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ЗАЯВЛЕНИЕ: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РЕЙТИНГ: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ВОПРОС: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О: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Объявление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текст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одобренный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оценщик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комиссии</w:t>
      </w:r>
    </w:p>
    <w:p w:rsidR="00532D6C" w:rsidRPr="00C64296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Arial"/>
          <w:sz w:val="20"/>
          <w:szCs w:val="20"/>
          <w:lang w:val="af-ZA"/>
        </w:rPr>
      </w:pPr>
      <w:bookmarkStart xmlns:w="http://schemas.openxmlformats.org/wordprocessingml/2006/main" w:id="0" w:name="_GoBack"/>
      <w:r xmlns:w="http://schemas.openxmlformats.org/wordprocessingml/2006/main" w:rsidRPr="00C64296">
        <w:rPr>
          <w:rFonts w:ascii="GHEA Grapalat" w:eastAsia="Times New Roman" w:hAnsi="GHEA Grapalat" w:cs="Arial"/>
          <w:sz w:val="20"/>
          <w:szCs w:val="20"/>
          <w:lang w:val="af-ZA"/>
        </w:rPr>
        <w:t xml:space="preserve">Решением № 01 от 6 декабря 2024 г.</w:t>
      </w:r>
    </w:p>
    <w:bookmarkEnd w:id="0"/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процедуры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Код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xmlns:w="http://schemas.openxmlformats.org/wordprocessingml/2006/main" w:rsidR="004C0DFD">
        <w:rPr>
          <w:rFonts w:ascii="Arial" w:eastAsia="Times New Roman" w:hAnsi="Arial" w:cs="Arial"/>
          <w:b/>
          <w:color w:val="000000"/>
          <w:sz w:val="20"/>
          <w:szCs w:val="27"/>
          <w:lang w:val="hy-AM"/>
        </w:rPr>
        <w:t xml:space="preserve">LM-THAT-GHAPZB-25/03</w:t>
      </w:r>
      <w:r xmlns:w="http://schemas.openxmlformats.org/wordprocessingml/2006/main" w:rsidR="002D32DD">
        <w:rPr>
          <w:rFonts w:ascii="GHEA Grapalat" w:eastAsia="Times New Roman" w:hAnsi="GHEA Grapalat" w:cs="Arial"/>
          <w:b/>
          <w:color w:val="000000"/>
          <w:sz w:val="20"/>
          <w:szCs w:val="27"/>
          <w:lang w:val="hy-AM"/>
        </w:rPr>
        <w:t xml:space="preserve">         </w:t>
      </w:r>
      <w:r xmlns:w="http://schemas.openxmlformats.org/wordprocessingml/2006/main" w:rsidRPr="00532D6C">
        <w:rPr>
          <w:rFonts w:ascii="GHEA Grapalat" w:eastAsia="Times New Roman" w:hAnsi="GHEA Grapalat" w:cs="Courier New"/>
          <w:color w:val="000000"/>
          <w:sz w:val="20"/>
          <w:szCs w:val="27"/>
          <w:lang w:val="af-ZA"/>
        </w:rPr>
        <w:t xml:space="preserve"> 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u w:val="single"/>
          <w:lang w:val="af-ZA"/>
        </w:rPr>
        <w:t xml:space="preserve">       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Заказчиком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является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АО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« </w:t>
      </w:r>
      <w:r xmlns:w="http://schemas.openxmlformats.org/wordprocessingml/2006/main" w:rsidR="004C0DFD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Коммунальное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хозяйство общины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Туманян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»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которое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расположен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Туманян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поселок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Центральная улица</w:t>
      </w:r>
      <w:r xmlns:w="http://schemas.openxmlformats.org/wordprocessingml/2006/main" w:rsidRPr="00532D6C">
        <w:rPr>
          <w:rFonts w:ascii="GHEA Grapalat" w:eastAsia="Calibri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дом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по адресу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объявление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цитировать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вопрос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какой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реализуется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один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в фазе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ab xmlns:w="http://schemas.openxmlformats.org/wordprocessingml/2006/main"/>
      </w:r>
      <w:bookmarkStart xmlns:w="http://schemas.openxmlformats.org/wordprocessingml/2006/main" w:id="1" w:name="_Hlk23167417"/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процедуры</w:t>
      </w:r>
      <w:bookmarkEnd xmlns:w="http://schemas.openxmlformats.org/wordprocessingml/2006/main" w:id="1"/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как результат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выбрано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участнику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чтобы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будет предложено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запечатывать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="002D32DD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сжатого природного газа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предложения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договор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далее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–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договор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.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Шоппинг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»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РА 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7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закона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статьи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любой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человек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независимый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его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иностранный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физический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человек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организация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гражданство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без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человек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быть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исходя из обстоятельств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имеет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к процедуре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равный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правильно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к процедуре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верно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без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люди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как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также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участники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презентабельный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условия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процедуры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по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приглашению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Выбрано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участник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bookmarkStart xmlns:w="http://schemas.openxmlformats.org/wordprocessingml/2006/main" w:id="2" w:name="_Hlk23167512"/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условия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достаточно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оценил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bookmarkEnd xmlns:w="http://schemas.openxmlformats.org/wordprocessingml/2006/main" w:id="2"/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представлено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участники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количества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минимум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предложение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представлено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участнику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предпочтение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дать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в принципе.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Электронный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форма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приглашение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предоставить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требовать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клиент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бесплатно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предоставлять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приглашение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электронное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форма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предоставление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получать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в день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следующий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работающий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дня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в течение.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Приглашение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не получаю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ограничение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участника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при этом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к процедуре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право.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к процедуре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участие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необходимый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представлять на рассмотрение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Туманян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сообщество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af-ZA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.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af-ZA"/>
        </w:rPr>
        <w:t xml:space="preserve">Туманяна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Центральная улица 1 дом</w:t>
      </w:r>
      <w:r xmlns:w="http://schemas.openxmlformats.org/wordprocessingml/2006/main" w:rsidRPr="00532D6C">
        <w:rPr>
          <w:rFonts w:ascii="GHEA Grapalat" w:eastAsia="Calibri" w:hAnsi="GHEA Grapalat" w:cs="Times New Roman"/>
          <w:sz w:val="20"/>
          <w:szCs w:val="20"/>
          <w:lang w:val="es-ES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по адресу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документальный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форма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до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заявление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публикация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следующий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с даты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включая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="004C0DFD" w:rsidRPr="004C0DFD">
        <w:rPr>
          <w:rFonts w:ascii="Arial" w:eastAsia="Times New Roman" w:hAnsi="Arial" w:cs="Arial"/>
          <w:b/>
          <w:sz w:val="20"/>
          <w:szCs w:val="20"/>
          <w:lang w:val="hy-AM"/>
        </w:rPr>
        <w:t xml:space="preserve">13 </w:t>
      </w:r>
      <w:r xmlns:w="http://schemas.openxmlformats.org/wordprocessingml/2006/main" w:rsidR="004C0DFD" w:rsidRPr="004C0DFD">
        <w:rPr>
          <w:rFonts w:ascii="Times New Roman" w:eastAsia="Times New Roman" w:hAnsi="Times New Roman" w:cs="Times New Roman"/>
          <w:b/>
          <w:sz w:val="20"/>
          <w:szCs w:val="20"/>
          <w:lang w:val="hy-AM"/>
        </w:rPr>
        <w:t xml:space="preserve">. </w:t>
      </w:r>
      <w:r xmlns:w="http://schemas.openxmlformats.org/wordprocessingml/2006/main" w:rsidR="004C0DFD" w:rsidRPr="004C0DFD">
        <w:rPr>
          <w:rFonts w:ascii="Arial" w:eastAsia="Times New Roman" w:hAnsi="Arial" w:cs="Arial"/>
          <w:b/>
          <w:sz w:val="20"/>
          <w:szCs w:val="20"/>
          <w:lang w:val="hy-AM"/>
        </w:rPr>
        <w:t xml:space="preserve">12 </w:t>
      </w:r>
      <w:r xmlns:w="http://schemas.openxmlformats.org/wordprocessingml/2006/main" w:rsidR="004C0DFD" w:rsidRPr="004C0DFD">
        <w:rPr>
          <w:rFonts w:ascii="Times New Roman" w:eastAsia="Times New Roman" w:hAnsi="Times New Roman" w:cs="Times New Roman"/>
          <w:b/>
          <w:sz w:val="20"/>
          <w:szCs w:val="20"/>
          <w:lang w:val="hy-AM"/>
        </w:rPr>
        <w:t xml:space="preserve">. </w:t>
      </w:r>
      <w:r xmlns:w="http://schemas.openxmlformats.org/wordprocessingml/2006/main" w:rsidR="0097276F" w:rsidRPr="004C0DFD">
        <w:rPr>
          <w:rFonts w:ascii="Arial" w:eastAsia="Times New Roman" w:hAnsi="Arial" w:cs="Arial"/>
          <w:b/>
          <w:sz w:val="20"/>
          <w:szCs w:val="20"/>
          <w:lang w:val="hy-AM"/>
        </w:rPr>
        <w:t xml:space="preserve">2024 </w:t>
      </w:r>
      <w:r xmlns:w="http://schemas.openxmlformats.org/wordprocessingml/2006/main" w:rsidR="00106D44" w:rsidRPr="004C0DFD">
        <w:rPr>
          <w:rFonts w:ascii="Arial" w:eastAsia="Times New Roman" w:hAnsi="Arial" w:cs="Arial"/>
          <w:b/>
          <w:sz w:val="20"/>
          <w:szCs w:val="20"/>
          <w:lang w:val="hy-AM"/>
        </w:rPr>
        <w:t xml:space="preserve">в 14:00 </w:t>
      </w:r>
      <w:r xmlns:w="http://schemas.openxmlformats.org/wordprocessingml/2006/main" w:rsidRPr="0097276F">
        <w:rPr>
          <w:rFonts w:ascii="GHEA Grapalat" w:eastAsia="Times New Roman" w:hAnsi="GHEA Grapalat" w:cs="Arial"/>
          <w:sz w:val="20"/>
          <w:szCs w:val="20"/>
          <w:lang w:val="af-ZA"/>
        </w:rPr>
        <w:t xml:space="preserve">.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Приложения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с армянского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кроме того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ты можешь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также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английский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на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русском языке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открытие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место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будет иметь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Туманян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сообщество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af-ZA"/>
        </w:rPr>
        <w:t xml:space="preserve">c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.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Центральная улица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af-ZA"/>
        </w:rPr>
        <w:t xml:space="preserve">Туманяна 1 дом</w:t>
      </w:r>
      <w:r xmlns:w="http://schemas.openxmlformats.org/wordprocessingml/2006/main" w:rsidRPr="00532D6C">
        <w:rPr>
          <w:rFonts w:ascii="GHEA Grapalat" w:eastAsia="Calibri" w:hAnsi="GHEA Grapalat" w:cs="Times New Roman"/>
          <w:sz w:val="20"/>
          <w:szCs w:val="20"/>
          <w:lang w:val="es-ES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2024 году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="004C0DFD">
        <w:rPr>
          <w:rFonts w:ascii="Arial" w:eastAsia="Times New Roman" w:hAnsi="Arial" w:cs="Arial"/>
          <w:b/>
          <w:sz w:val="20"/>
          <w:szCs w:val="20"/>
          <w:lang w:val="hy-AM"/>
        </w:rPr>
        <w:t xml:space="preserve">13 декабря в 14:00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.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 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процедуры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касательно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жалобы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нуждаться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представлять на рассмотрение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шоппинг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с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подключен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жалобы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экзаменатор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человеку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c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Ереван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Мелик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Адамян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деньги 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адрес.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Обращаться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реализуется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соревнование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по приглашению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чтобы.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Обращение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представить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необходимый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гонорар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30 000 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тридцать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тысяча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РА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АМД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в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той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степени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в которой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нуждаться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быть переданным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Армении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Республика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финансов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Министерства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по имени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открыл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казну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"900008000482".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на счет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заявление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с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подключен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дополнительный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информация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получать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ты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применять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оценщик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комиссии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Секретарь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u w:val="single"/>
          <w:lang w:val="hy-AM"/>
        </w:rPr>
        <w:t xml:space="preserve">Маргарит Чатинян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af-ZA"/>
        </w:rPr>
        <w:t xml:space="preserve">Телефон: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 xml:space="preserve">09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/>
        </w:rPr>
        <w:t xml:space="preserve">3628881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af-ZA"/>
        </w:rPr>
        <w:t xml:space="preserve">Электронная почта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af-ZA"/>
        </w:rPr>
        <w:t xml:space="preserve">почта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 xml:space="preserve">margarita.chatinyan@yandex.com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af-ZA"/>
        </w:rPr>
        <w:t xml:space="preserve">Клиент: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Туманян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сообщество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полезность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экономика </w:t>
      </w:r>
      <w:r xmlns:w="http://schemas.openxmlformats.org/wordprocessingml/2006/main" w:rsidRPr="00532D6C">
        <w:rPr>
          <w:rFonts w:ascii="GHEA Grapalat" w:eastAsia="Times New Roman" w:hAnsi="GHEA Grapalat" w:cs="Franklin Gothic Medium Cond"/>
          <w:b/>
          <w:sz w:val="20"/>
          <w:szCs w:val="20"/>
          <w:lang w:val="es-ES"/>
        </w:rPr>
        <w:t xml:space="preserve">»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АОЦ:</w:t>
      </w:r>
    </w:p>
    <w:p w:rsidR="00532D6C" w:rsidRPr="00532D6C" w:rsidRDefault="00532D6C" w:rsidP="00106D44">
      <w:pPr>
        <w:tabs>
          <w:tab w:val="left" w:pos="426"/>
        </w:tabs>
        <w:spacing w:after="240" w:line="240" w:lineRule="auto"/>
        <w:jc w:val="both"/>
        <w:rPr>
          <w:rFonts w:ascii="GHEA Grapalat" w:eastAsia="Times New Roman" w:hAnsi="GHEA Grapalat" w:cs="Sylfaen"/>
          <w:b/>
          <w:sz w:val="20"/>
          <w:szCs w:val="20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997EE9" w:rsidRDefault="00997EE9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106D44" w:rsidRDefault="00106D44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106D44" w:rsidRDefault="00106D44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106D44" w:rsidRDefault="00106D44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106D44" w:rsidRDefault="00106D44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106D44" w:rsidRDefault="00106D44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E76958" w:rsidRDefault="00E76958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E76958" w:rsidRDefault="00E76958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E76958" w:rsidRDefault="00E76958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E76958" w:rsidRDefault="00E76958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E76958" w:rsidRDefault="00E76958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E76958" w:rsidRDefault="00E76958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E76958" w:rsidRDefault="00E76958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E76958" w:rsidRDefault="00E76958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n-US"/>
        </w:rPr>
        <w:t xml:space="preserve">Подтвержденный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n-US"/>
        </w:rPr>
        <w:t xml:space="preserve">является</w:t>
      </w:r>
    </w:p>
    <w:p w:rsidR="00532D6C" w:rsidRPr="00532D6C" w:rsidRDefault="004C0DFD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>
        <w:rPr>
          <w:rFonts w:ascii="Arial" w:eastAsia="Times New Roman" w:hAnsi="Arial" w:cs="Arial"/>
          <w:b/>
          <w:color w:val="000000"/>
          <w:sz w:val="20"/>
          <w:szCs w:val="27"/>
          <w:lang w:val="hy-AM"/>
        </w:rPr>
        <w:t xml:space="preserve">LM-THAT-GHAPSDB-25/03</w:t>
      </w:r>
      <w:r xmlns:w="http://schemas.openxmlformats.org/wordprocessingml/2006/main" w:rsidR="002D32DD">
        <w:rPr>
          <w:rFonts w:ascii="GHEA Grapalat" w:eastAsia="Times New Roman" w:hAnsi="GHEA Grapalat" w:cs="Sylfaen"/>
          <w:b/>
          <w:color w:val="000000"/>
          <w:sz w:val="20"/>
          <w:szCs w:val="27"/>
          <w:lang w:val="hy-AM"/>
        </w:rPr>
        <w:t xml:space="preserve">  </w:t>
      </w:r>
      <w:r xmlns:w="http://schemas.openxmlformats.org/wordprocessingml/2006/main" w:rsidR="00532D6C" w:rsidRPr="00532D6C">
        <w:rPr>
          <w:rFonts w:ascii="GHEA Grapalat" w:eastAsia="Times New Roman" w:hAnsi="GHEA Grapalat" w:cs="Sylfaen"/>
          <w:sz w:val="20"/>
          <w:szCs w:val="20"/>
          <w:lang w:val="en-US"/>
        </w:rPr>
        <w:t xml:space="preserve">с кодом</w:t>
      </w:r>
      <w:r xmlns:w="http://schemas.openxmlformats.org/wordprocessingml/2006/main" w:rsidR="00532D6C" w:rsidRPr="00532D6C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Armenian"/>
          <w:sz w:val="20"/>
          <w:szCs w:val="20"/>
          <w:lang w:val="af-ZA"/>
        </w:rPr>
      </w:pPr>
      <w:proofErr xmlns:w="http://schemas.openxmlformats.org/wordprocessingml/2006/main" w:type="gramStart"/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n-US"/>
        </w:rPr>
        <w:t xml:space="preserve">цитировать</w:t>
      </w:r>
      <w:proofErr xmlns:w="http://schemas.openxmlformats.org/wordprocessingml/2006/main" w:type="gramEnd"/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n-US"/>
        </w:rPr>
        <w:t xml:space="preserve">расследования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оценщик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n-US"/>
        </w:rPr>
        <w:t xml:space="preserve">комиссии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2024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6 </w:t>
      </w:r>
      <w:r xmlns:w="http://schemas.openxmlformats.org/wordprocessingml/2006/main" w:rsidR="004C0DFD">
        <w:rPr>
          <w:rFonts w:ascii="Arial" w:eastAsia="Times New Roman" w:hAnsi="Arial" w:cs="Arial"/>
          <w:sz w:val="20"/>
          <w:szCs w:val="20"/>
          <w:lang w:val="hy-AM"/>
        </w:rPr>
        <w:t xml:space="preserve">декабря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0"/>
          <w:vertAlign w:val="subscript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Н01 </w:t>
      </w:r>
      <w:r xmlns:w="http://schemas.openxmlformats.org/wordprocessingml/2006/main">
        <w:rPr>
          <w:rFonts w:ascii="GHEA Grapalat" w:eastAsia="Times New Roman" w:hAnsi="GHEA Grapalat" w:cs="Times Armenian"/>
          <w:sz w:val="20"/>
          <w:szCs w:val="20"/>
          <w:lang w:val="hy-AM"/>
        </w:rPr>
        <w:t xml:space="preserve">: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n-US"/>
        </w:rPr>
        <w:t xml:space="preserve">по решению</w:t>
      </w: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8"/>
          <w:szCs w:val="20"/>
          <w:u w:val="single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8"/>
          <w:szCs w:val="20"/>
          <w:u w:val="single"/>
          <w:lang w:val="es-ES"/>
        </w:rPr>
        <w:t xml:space="preserve">ТУМАНЯН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8"/>
          <w:szCs w:val="20"/>
          <w:u w:val="single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8"/>
          <w:szCs w:val="20"/>
          <w:u w:val="single"/>
          <w:lang w:val="en-AU"/>
        </w:rPr>
        <w:t xml:space="preserve">СООБЩЕСТВА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8"/>
          <w:szCs w:val="20"/>
          <w:u w:val="single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8"/>
          <w:szCs w:val="20"/>
          <w:u w:val="single"/>
          <w:lang w:val="en-AU"/>
        </w:rPr>
        <w:t xml:space="preserve">ПОЛЕЗНОСТЬ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8"/>
          <w:szCs w:val="20"/>
          <w:u w:val="single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8"/>
          <w:szCs w:val="20"/>
          <w:u w:val="single"/>
          <w:lang w:val="en-AU"/>
        </w:rPr>
        <w:t xml:space="preserve">ЭКОНОМИКА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8"/>
          <w:szCs w:val="20"/>
          <w:u w:val="single"/>
          <w:lang w:val="es-ES"/>
        </w:rPr>
        <w:t xml:space="preserve">»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8"/>
          <w:szCs w:val="20"/>
          <w:u w:val="single"/>
          <w:lang w:val="hy-AM"/>
        </w:rPr>
        <w:t xml:space="preserve">НАОК</w:t>
      </w:r>
    </w:p>
    <w:p w:rsidR="00532D6C" w:rsidRPr="00532D6C" w:rsidRDefault="00532D6C" w:rsidP="00106D44">
      <w:pPr>
        <w:tabs>
          <w:tab w:val="left" w:pos="426"/>
          <w:tab w:val="left" w:pos="5968"/>
        </w:tabs>
        <w:spacing w:after="120" w:line="240" w:lineRule="auto"/>
        <w:ind w:right="-7"/>
        <w:rPr>
          <w:rFonts w:ascii="GHEA Grapalat" w:eastAsia="Times New Roman" w:hAnsi="GHEA Grapalat" w:cs="Times New Roman"/>
          <w:sz w:val="24"/>
          <w:szCs w:val="24"/>
          <w:lang w:val="af-ZA"/>
        </w:rPr>
      </w:pPr>
      <w:r w:rsidRPr="00532D6C">
        <w:rPr>
          <w:rFonts w:ascii="GHEA Grapalat" w:eastAsia="Times New Roman" w:hAnsi="GHEA Grapalat" w:cs="Times New Roman"/>
          <w:sz w:val="24"/>
          <w:szCs w:val="24"/>
          <w:lang w:val="af-ZA"/>
        </w:rPr>
        <w:tab/>
      </w: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Sylfaen"/>
          <w:sz w:val="24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lang w:val="en-US"/>
        </w:rPr>
        <w:t xml:space="preserve">Вопрос: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lang w:val="en-US"/>
        </w:rPr>
        <w:t xml:space="preserve">Р: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lang w:val="en-US"/>
        </w:rPr>
        <w:t xml:space="preserve">А: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lang w:val="en-US"/>
        </w:rPr>
        <w:t xml:space="preserve">В: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lang w:val="en-US"/>
        </w:rPr>
        <w:t xml:space="preserve">Э: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lang w:val="en-US"/>
        </w:rPr>
        <w:t xml:space="preserve">Р:</w:t>
      </w: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Sylfae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Sylfaen"/>
          <w:b/>
          <w:sz w:val="24"/>
          <w:szCs w:val="24"/>
          <w:lang w:val="af-ZA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ТУМАНЯН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hy-AM"/>
        </w:rPr>
        <w:t xml:space="preserve">СООБЩЕСТВА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 xml:space="preserve">ПОЛЕЗНОСТЬ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 xml:space="preserve">ЭКОНОМИКА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»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hy-AM"/>
        </w:rPr>
        <w:t xml:space="preserve">ХАК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 xml:space="preserve">Я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 xml:space="preserve">ПОТРЕБНОСТИ</w:t>
      </w:r>
      <w:r xmlns:w="http://schemas.openxmlformats.org/wordprocessingml/2006/main" w:rsidRPr="00532D6C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 xml:space="preserve">ДЛЯ: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xmlns:w="http://schemas.openxmlformats.org/wordprocessingml/2006/main" w:rsidR="002D32DD">
        <w:rPr>
          <w:rFonts w:ascii="GHEA Grapalat" w:eastAsia="Times New Roman" w:hAnsi="GHEA Grapalat" w:cs="Sylfaen"/>
          <w:b/>
          <w:sz w:val="20"/>
          <w:szCs w:val="20"/>
          <w:lang w:val="hy-AM"/>
        </w:rPr>
        <w:t xml:space="preserve">СЖАТЫЙ ПРИРОДНЫЙ ГАЗ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 xml:space="preserve">ПРИОБРЕТЕНИЕ</w:t>
      </w:r>
      <w:r xmlns:w="http://schemas.openxmlformats.org/wordprocessingml/2006/main" w:rsidRPr="00532D6C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 xml:space="preserve">НАРОЧНО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 xml:space="preserve">ОБЪЯВЛЕНО</w:t>
      </w:r>
      <w:r xmlns:w="http://schemas.openxmlformats.org/wordprocessingml/2006/main" w:rsidRPr="00532D6C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 xml:space="preserve">РЕЙТИНГ: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 xml:space="preserve">ВОПРОС:</w:t>
      </w: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lang w:val="af-ZA"/>
        </w:rPr>
        <w:br xmlns:w="http://schemas.openxmlformats.org/wordprocessingml/2006/main" w:type="page"/>
      </w:r>
      <w:r xmlns:w="http://schemas.openxmlformats.org/wordprocessingml/2006/main" w:rsidRPr="00532D6C">
        <w:rPr>
          <w:rFonts w:ascii="GHEA Grapalat" w:eastAsia="Times New Roman" w:hAnsi="GHEA Grapalat" w:cs="Sylfaen"/>
          <w:lang w:val="en-US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lang w:val="en-US"/>
        </w:rPr>
        <w:t xml:space="preserve">Дорогой</w:t>
      </w:r>
      <w:r xmlns:w="http://schemas.openxmlformats.org/wordprocessingml/2006/main" w:rsidRPr="00532D6C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lang w:val="en-US"/>
        </w:rPr>
        <w:t xml:space="preserve">участник</w:t>
      </w:r>
      <w:r xmlns:w="http://schemas.openxmlformats.org/wordprocessingml/2006/main" w:rsidRPr="00532D6C">
        <w:rPr>
          <w:rFonts w:ascii="GHEA Grapalat" w:eastAsia="Times New Roman" w:hAnsi="GHEA Grapalat" w:cs="Sylfaen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lang w:val="en-US"/>
        </w:rPr>
        <w:t xml:space="preserve">до</w:t>
      </w:r>
      <w:r xmlns:w="http://schemas.openxmlformats.org/wordprocessingml/2006/main" w:rsidRPr="00532D6C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lang w:val="en-US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lang w:val="en-US"/>
        </w:rPr>
        <w:t xml:space="preserve">придумывание</w:t>
      </w:r>
      <w:r xmlns:w="http://schemas.openxmlformats.org/wordprocessingml/2006/main" w:rsidRPr="00532D6C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lang w:val="en-US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lang w:val="en-US"/>
        </w:rPr>
        <w:t xml:space="preserve">представляя</w:t>
      </w:r>
      <w:r xmlns:w="http://schemas.openxmlformats.org/wordprocessingml/2006/main" w:rsidRPr="00532D6C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lang w:val="en-US"/>
        </w:rPr>
        <w:t xml:space="preserve">пожалуйста</w:t>
      </w:r>
      <w:r xmlns:w="http://schemas.openxmlformats.org/wordprocessingml/2006/main" w:rsidRPr="00532D6C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lang w:val="en-US"/>
        </w:rPr>
        <w:t xml:space="preserve">мы</w:t>
      </w:r>
      <w:r xmlns:w="http://schemas.openxmlformats.org/wordprocessingml/2006/main" w:rsidRPr="00532D6C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lang w:val="en-US"/>
        </w:rPr>
        <w:t xml:space="preserve">подробно</w:t>
      </w:r>
      <w:r xmlns:w="http://schemas.openxmlformats.org/wordprocessingml/2006/main" w:rsidRPr="00532D6C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lang w:val="en-US"/>
        </w:rPr>
        <w:t xml:space="preserve">изучать</w:t>
      </w:r>
      <w:r xmlns:w="http://schemas.openxmlformats.org/wordprocessingml/2006/main" w:rsidRPr="00532D6C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lang w:val="en-US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lang w:val="en-US"/>
        </w:rPr>
        <w:t xml:space="preserve">Сколько </w:t>
      </w:r>
      <w:r xmlns:w="http://schemas.openxmlformats.org/wordprocessingml/2006/main" w:rsidRPr="00532D6C">
        <w:rPr>
          <w:rFonts w:ascii="GHEA Grapalat" w:eastAsia="Times New Roman" w:hAnsi="GHEA Grapalat" w:cs="Sylfaen"/>
          <w:lang w:val="en-US"/>
        </w:rPr>
        <w:t xml:space="preserve">стоит приглашение </w:t>
      </w:r>
      <w:r xmlns:w="http://schemas.openxmlformats.org/wordprocessingml/2006/main" w:rsidRPr="00532D6C">
        <w:rPr>
          <w:rFonts w:ascii="GHEA Grapalat" w:eastAsia="Times New Roman" w:hAnsi="GHEA Grapalat" w:cs="Times Armenian"/>
          <w:lang w:val="af-ZA"/>
        </w:rPr>
        <w:t xml:space="preserve">?</w:t>
      </w:r>
      <w:r xmlns:w="http://schemas.openxmlformats.org/wordprocessingml/2006/main" w:rsidRPr="00532D6C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lang w:val="en-US"/>
        </w:rPr>
        <w:t xml:space="preserve">что</w:t>
      </w:r>
      <w:r xmlns:w="http://schemas.openxmlformats.org/wordprocessingml/2006/main" w:rsidRPr="00532D6C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lang w:val="en-US"/>
        </w:rPr>
        <w:t xml:space="preserve">на приглашение</w:t>
      </w:r>
      <w:r xmlns:w="http://schemas.openxmlformats.org/wordprocessingml/2006/main" w:rsidRPr="00532D6C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lang w:val="en-US"/>
        </w:rPr>
        <w:t xml:space="preserve">несоответствующий</w:t>
      </w:r>
      <w:r xmlns:w="http://schemas.openxmlformats.org/wordprocessingml/2006/main" w:rsidRPr="00532D6C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lang w:val="en-US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lang w:val="en-US"/>
        </w:rPr>
        <w:t xml:space="preserve">при условии</w:t>
      </w:r>
      <w:r xmlns:w="http://schemas.openxmlformats.org/wordprocessingml/2006/main" w:rsidRPr="00532D6C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lang w:val="en-US"/>
        </w:rPr>
        <w:t xml:space="preserve">отказа</w:t>
      </w:r>
      <w:r xmlns:w="http://schemas.openxmlformats.org/wordprocessingml/2006/main" w:rsidRPr="00532D6C">
        <w:rPr>
          <w:rFonts w:ascii="GHEA Grapalat" w:eastAsia="Times New Roman" w:hAnsi="GHEA Grapalat" w:cs="Sylfaen"/>
          <w:lang w:val="af-ZA"/>
        </w:rPr>
        <w:t xml:space="preserve">​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/>
          <w:lang w:val="af-ZA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n-US"/>
        </w:rPr>
        <w:t xml:space="preserve">СОДЕРЖАНИЕ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ТУМАНЯН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="004C0DFD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ОБЩЕСТВЕННЫЕ КОММУНАЛЬНЫЕ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 xml:space="preserve">УСЛУГИ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 xml:space="preserve">ЭКОНОМИКА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»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hy-AM"/>
        </w:rPr>
        <w:t xml:space="preserve">ХАК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 xml:space="preserve">ПОТРЕБНОСТИ</w:t>
      </w:r>
      <w:r xmlns:w="http://schemas.openxmlformats.org/wordprocessingml/2006/main" w:rsidRPr="00532D6C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 xml:space="preserve">ДЛЯ </w:t>
      </w:r>
      <w:r xmlns:w="http://schemas.openxmlformats.org/wordprocessingml/2006/main" w:rsidRPr="00532D6C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: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xmlns:w="http://schemas.openxmlformats.org/wordprocessingml/2006/main" w:rsidR="002D32DD">
        <w:rPr>
          <w:rFonts w:ascii="GHEA Grapalat" w:eastAsia="Times New Roman" w:hAnsi="GHEA Grapalat" w:cs="Sylfaen"/>
          <w:b/>
          <w:sz w:val="20"/>
          <w:szCs w:val="20"/>
          <w:lang w:val="hy-AM"/>
        </w:rPr>
        <w:t xml:space="preserve">СЖАТЫЙ ПРИРОДНЫЙ ГАЗ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 xml:space="preserve">ПРИОБРЕТЕНИЕ</w:t>
      </w:r>
      <w:r xmlns:w="http://schemas.openxmlformats.org/wordprocessingml/2006/main" w:rsidRPr="00532D6C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 xml:space="preserve">НАРОЧНО</w:t>
      </w:r>
      <w:r xmlns:w="http://schemas.openxmlformats.org/wordprocessingml/2006/main" w:rsidRPr="00532D6C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 xml:space="preserve">ОБЪЯВЛЕНО</w:t>
      </w:r>
      <w:r xmlns:w="http://schemas.openxmlformats.org/wordprocessingml/2006/main" w:rsidRPr="00532D6C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 xml:space="preserve">РЕЙТИНГ: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ПРИГЛАШЕНИЕ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 xml:space="preserve">К ОПРОСУ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lang w:val="af-ZA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af-ZA"/>
        </w:rPr>
      </w:pPr>
      <w:proofErr xmlns:w="http://schemas.openxmlformats.org/wordprocessingml/2006/main" w:type="gramStart"/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lang w:val="en-US"/>
        </w:rPr>
        <w:t xml:space="preserve">ЧАСТЬ </w:t>
      </w:r>
      <w:r xmlns:w="http://schemas.openxmlformats.org/wordprocessingml/2006/main" w:rsidRPr="00532D6C">
        <w:rPr>
          <w:rFonts w:ascii="GHEA Grapalat" w:eastAsia="Times New Roman" w:hAnsi="GHEA Grapalat" w:cs="Times Armenian"/>
          <w:b/>
          <w:sz w:val="20"/>
          <w:lang w:val="af-ZA"/>
        </w:rPr>
        <w:t xml:space="preserve">I.</w:t>
      </w:r>
      <w:proofErr xmlns:w="http://schemas.openxmlformats.org/wordprocessingml/2006/main" w:type="gramEnd"/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1.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Покупка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предмет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характеристика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2.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Принять участие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права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требования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оценка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заказать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выбрано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участник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быть признанным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квалификация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предоставлять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представить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условия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3.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Приглашение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разъяснение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в приглашении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изменять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выполнять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заказ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4.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представить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заказ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5.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предложение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6.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Применение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действия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срок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заявках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изменять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выполнять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их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с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взять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заказ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8.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Н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щеки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открытие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оценка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результаты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краткое содержание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ab xmlns:w="http://schemas.openxmlformats.org/wordprocessingml/2006/main"/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9.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О контракте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уплотнение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10.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Квалификация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положения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11.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Процедура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несуществующий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объявить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12.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Покупка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процесс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с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подключен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действия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и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или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принято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решения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подавать апелляцию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право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заказ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proofErr xmlns:w="http://schemas.openxmlformats.org/wordprocessingml/2006/main" w:type="gramStart"/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en-US"/>
        </w:rPr>
        <w:t xml:space="preserve">ЧАСТЬ </w:t>
      </w:r>
      <w:r xmlns:w="http://schemas.openxmlformats.org/wordprocessingml/2006/main" w:rsidRPr="00532D6C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II </w:t>
      </w:r>
      <w:proofErr xmlns:w="http://schemas.openxmlformats.org/wordprocessingml/2006/main" w:type="gramEnd"/>
      <w:r xmlns:w="http://schemas.openxmlformats.org/wordprocessingml/2006/main" w:rsidRPr="00532D6C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.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en-US"/>
        </w:rPr>
        <w:t xml:space="preserve">РЕЙТИНГ: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xmlns:w="http://schemas.openxmlformats.org/wordprocessingml/2006/main" w:type="gramStart"/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en-US"/>
        </w:rPr>
        <w:t xml:space="preserve">ВОПРОС:</w:t>
      </w:r>
      <w:r xmlns:w="http://schemas.openxmlformats.org/wordprocessingml/2006/main" w:rsidRPr="00532D6C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en-US"/>
        </w:rPr>
        <w:t xml:space="preserve">ПРИЛОЖЕНИЕ</w:t>
      </w:r>
      <w:proofErr xmlns:w="http://schemas.openxmlformats.org/wordprocessingml/2006/main" w:type="gramEnd"/>
      <w:r xmlns:w="http://schemas.openxmlformats.org/wordprocessingml/2006/main" w:rsidRPr="00532D6C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en-US"/>
        </w:rPr>
        <w:t xml:space="preserve">ПОДГОТОВИТЬ</w:t>
      </w:r>
      <w:r xmlns:w="http://schemas.openxmlformats.org/wordprocessingml/2006/main" w:rsidRPr="00532D6C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en-US"/>
        </w:rPr>
        <w:t xml:space="preserve">ИНСТРУКЦИЯ: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1.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ab xmlns:w="http://schemas.openxmlformats.org/wordprocessingml/2006/main"/>
      </w:r>
      <w:proofErr xmlns:w="http://schemas.openxmlformats.org/wordprocessingml/2006/main" w:type="gramStart"/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Общие сведения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положения</w:t>
      </w:r>
      <w:proofErr xmlns:w="http://schemas.openxmlformats.org/wordprocessingml/2006/main" w:type="gramEnd"/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2.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Процедура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3.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Приложения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1-6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br xmlns:w="http://schemas.openxmlformats.org/wordprocessingml/2006/main" w:type="page"/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        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приглашение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предоставил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в: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добавление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="004C0DFD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LM-THAT-GHAPSDB-25/03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с кодом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держал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цитировать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заявления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о запросе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далее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процедура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4"/>
          <w:lang w:val="af-ZA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приглашение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быть составленным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шоппинг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РА: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законодательство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что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в том числе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«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Покупки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»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РА :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права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далее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Закон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),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РА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правительства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2017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году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4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мая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N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526-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N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по решению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одобрено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"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Покупки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процесс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организации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»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приказ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далее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Приказ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другой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актов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требования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соответствующий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цель: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имеет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Туманян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сообщество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полезность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экономика </w:t>
      </w:r>
      <w:r xmlns:w="http://schemas.openxmlformats.org/wordprocessingml/2006/main" w:rsidRPr="00532D6C">
        <w:rPr>
          <w:rFonts w:ascii="GHEA Grapalat" w:eastAsia="Times New Roman" w:hAnsi="GHEA Grapalat" w:cs="Franklin Gothic Medium Cond"/>
          <w:sz w:val="20"/>
          <w:szCs w:val="24"/>
          <w:lang w:val="af-ZA"/>
        </w:rPr>
        <w:t xml:space="preserve">»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НАОК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далее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—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заказчик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.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заявил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к процедуре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намерение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имея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информировать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лиц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далее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–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участники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).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процедуры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условия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покупки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предмет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процедура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проведение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выбранному участнику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решать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его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с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договор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запечатывать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о том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как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также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помогать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процедуры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пока готовлю 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4"/>
          <w:lang w:val="af-ZA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Приложения: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представлять на рассмотрение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все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люди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независимые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для них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иностранец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физический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человек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организация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гражданство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без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быть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от обстоятельств 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4"/>
          <w:lang w:val="af-ZA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процедуры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с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подключен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отношений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применяется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Армении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Республика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право 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4"/>
          <w:lang w:val="af-ZA"/>
        </w:rPr>
        <w:t xml:space="preserve">.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процедуры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с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подключен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споры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при условии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экзамен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Армении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Республика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в судах 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4"/>
          <w:lang w:val="af-ZA"/>
        </w:rPr>
        <w:t xml:space="preserve">.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оценщик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комиссии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секретаря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электронный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почты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адрес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является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                  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margarita.chatinyan@yandex.com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af-ZA"/>
        </w:rPr>
        <w:br xmlns:w="http://schemas.openxmlformats.org/wordprocessingml/2006/main" w:type="page"/>
      </w:r>
      <w:proofErr xmlns:w="http://schemas.openxmlformats.org/wordprocessingml/2006/main" w:type="gramStart"/>
      <w:r xmlns:w="http://schemas.openxmlformats.org/wordprocessingml/2006/main" w:rsidRPr="00532D6C">
        <w:rPr>
          <w:rFonts w:ascii="GHEA Grapalat" w:eastAsia="Times New Roman" w:hAnsi="GHEA Grapalat" w:cs="Sylfaen"/>
          <w:sz w:val="24"/>
          <w:lang w:val="en-US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4"/>
          <w:lang w:val="en-US"/>
        </w:rPr>
        <w:t xml:space="preserve">ЧАСТЬ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4"/>
          <w:lang w:val="af-ZA"/>
        </w:rPr>
        <w:t xml:space="preserve">I:</w:t>
      </w:r>
      <w:proofErr xmlns:w="http://schemas.openxmlformats.org/wordprocessingml/2006/main" w:type="gramEnd"/>
    </w:p>
    <w:p w:rsidR="00532D6C" w:rsidRPr="00532D6C" w:rsidRDefault="00532D6C" w:rsidP="00106D44">
      <w:pPr>
        <w:keepNext/>
        <w:tabs>
          <w:tab w:val="left" w:pos="426"/>
        </w:tabs>
        <w:spacing w:after="0" w:line="240" w:lineRule="auto"/>
        <w:jc w:val="center"/>
        <w:outlineLvl w:val="2"/>
        <w:rPr>
          <w:rFonts w:ascii="GHEA Grapalat" w:eastAsia="Times New Roman" w:hAnsi="GHEA Grapalat" w:cs="Times New Roman"/>
          <w:sz w:val="24"/>
          <w:lang w:val="af-ZA"/>
        </w:rPr>
      </w:pPr>
    </w:p>
    <w:p w:rsidR="00532D6C" w:rsidRPr="00532D6C" w:rsidRDefault="00532D6C" w:rsidP="00106D44">
      <w:pPr xmlns:w="http://schemas.openxmlformats.org/wordprocessingml/2006/main"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4"/>
          <w:lang w:val="en-US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en-US"/>
        </w:rPr>
        <w:t xml:space="preserve">ХАРАКТЕРИСТИКИ ОБЪЕКТА ПОКУПКИ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4"/>
          <w:lang w:val="en-US"/>
        </w:rPr>
      </w:pPr>
    </w:p>
    <w:p w:rsidR="00532D6C" w:rsidRPr="00532D6C" w:rsidRDefault="00532D6C" w:rsidP="00106D44">
      <w:pPr xmlns:w="http://schemas.openxmlformats.org/wordprocessingml/2006/main">
        <w:keepNext/>
        <w:tabs>
          <w:tab w:val="left" w:pos="426"/>
        </w:tabs>
        <w:spacing w:after="0" w:line="240" w:lineRule="auto"/>
        <w:jc w:val="both"/>
        <w:outlineLvl w:val="2"/>
        <w:rPr>
          <w:rFonts w:ascii="GHEA Grapalat" w:eastAsia="Times New Roman" w:hAnsi="GHEA Grapalat" w:cs="Times Armenian"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n-AU"/>
        </w:rPr>
        <w:t xml:space="preserve">1.1 Покупка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n-AU"/>
        </w:rPr>
        <w:t xml:space="preserve">объект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n-AU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n-AU"/>
        </w:rPr>
        <w:t xml:space="preserve">принадлежит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АО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«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Коммунальное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предприятие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n-AU"/>
        </w:rPr>
        <w:t xml:space="preserve">Туманян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»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n-AU"/>
        </w:rPr>
        <w:t xml:space="preserve">потребности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n-AU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n-AU"/>
        </w:rPr>
        <w:t xml:space="preserve">приобретение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n-AU"/>
        </w:rPr>
        <w:t xml:space="preserve">сжатого </w:t>
      </w:r>
      <w:r xmlns:w="http://schemas.openxmlformats.org/wordprocessingml/2006/main" w:rsidR="0081474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природного газа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n-AU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n-AU"/>
        </w:rPr>
        <w:t xml:space="preserve">далее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n-AU"/>
        </w:rPr>
        <w:t xml:space="preserve">также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n-A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n-AU"/>
        </w:rPr>
        <w:t xml:space="preserve">продукт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n-AU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n-AU"/>
        </w:rPr>
        <w:t xml:space="preserve">который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n-AU"/>
        </w:rPr>
        <w:t xml:space="preserve">сгруппированы вместе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n-AU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1 </w:t>
      </w:r>
      <w:r xmlns:w="http://schemas.openxmlformats.org/wordprocessingml/2006/main" w:rsidR="004C0DFD">
        <w:rPr>
          <w:rFonts w:ascii="GHEA Grapalat" w:eastAsia="Times New Roman" w:hAnsi="GHEA Grapalat" w:cs="Sylfaen"/>
          <w:sz w:val="20"/>
          <w:szCs w:val="20"/>
          <w:lang w:val="en-AU"/>
        </w:rPr>
        <w:t xml:space="preserve">порции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af-ZA"/>
        </w:rPr>
      </w:pPr>
    </w:p>
    <w:tbl>
      <w:tblPr>
        <w:tblW w:w="8251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5"/>
        <w:gridCol w:w="1559"/>
        <w:gridCol w:w="5387"/>
      </w:tblGrid>
      <w:tr w:rsidR="00532D6C" w:rsidRPr="00532D6C" w:rsidTr="00532D6C">
        <w:tc>
          <w:tcPr>
            <w:tcW w:w="1305" w:type="dxa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af-ZA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b/>
                <w:bCs/>
                <w:iCs/>
                <w:sz w:val="20"/>
                <w:szCs w:val="20"/>
                <w:lang w:val="af-ZA"/>
              </w:rPr>
              <w:t xml:space="preserve">Доза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af-ZA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b/>
                <w:bCs/>
                <w:iCs/>
                <w:sz w:val="20"/>
                <w:szCs w:val="20"/>
                <w:lang w:val="af-ZA"/>
              </w:rPr>
              <w:t xml:space="preserve">число</w:t>
            </w:r>
          </w:p>
        </w:tc>
        <w:tc>
          <w:tcPr>
            <w:tcW w:w="1559" w:type="dxa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  <w:r xmlns:w="http://schemas.openxmlformats.org/wordprocessingml/2006/main">
              <w:rPr>
                <w:rFonts w:ascii="GHEA Grapalat" w:eastAsia="Times New Roman" w:hAnsi="GHEA Grapalat" w:cs="Sylfaen"/>
                <w:b/>
                <w:bCs/>
                <w:iCs/>
                <w:sz w:val="20"/>
                <w:szCs w:val="20"/>
                <w:lang w:val="hy-AM"/>
              </w:rPr>
              <w:t xml:space="preserve">Цена покупки</w:t>
            </w:r>
          </w:p>
        </w:tc>
        <w:tc>
          <w:tcPr>
            <w:tcW w:w="5387" w:type="dxa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af-ZA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b/>
                <w:bCs/>
                <w:iCs/>
                <w:sz w:val="20"/>
                <w:szCs w:val="20"/>
                <w:lang w:val="af-ZA"/>
              </w:rPr>
              <w:t xml:space="preserve">Доза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af-ZA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b/>
                <w:bCs/>
                <w:iCs/>
                <w:sz w:val="20"/>
                <w:szCs w:val="20"/>
                <w:lang w:val="af-ZA"/>
              </w:rPr>
              <w:t xml:space="preserve">имя:</w:t>
            </w:r>
          </w:p>
        </w:tc>
      </w:tr>
      <w:tr w:rsidR="00532D6C" w:rsidRPr="00532D6C" w:rsidTr="001902F9">
        <w:trPr>
          <w:trHeight w:val="508"/>
        </w:trPr>
        <w:tc>
          <w:tcPr>
            <w:tcW w:w="1305" w:type="dxa"/>
            <w:shd w:val="clear" w:color="auto" w:fill="FFFFFF" w:themeFill="background1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0"/>
                <w:lang w:val="af-ZA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6"/>
                <w:szCs w:val="20"/>
                <w:lang w:val="af-ZA"/>
              </w:rPr>
              <w:t xml:space="preserve">1:</w:t>
            </w:r>
          </w:p>
        </w:tc>
        <w:tc>
          <w:tcPr>
            <w:tcW w:w="1559" w:type="dxa"/>
            <w:shd w:val="clear" w:color="auto" w:fill="FFFFFF" w:themeFill="background1"/>
          </w:tcPr>
          <w:p w:rsidR="00532D6C" w:rsidRPr="00950D0E" w:rsidRDefault="004C0DFD" w:rsidP="00E01461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xmlns:w="http://schemas.openxmlformats.org/wordprocessingml/2006/main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1:</w:t>
            </w:r>
            <w:r xmlns:w="http://schemas.openxmlformats.org/wordprocessingml/2006/main">
              <w:rPr>
                <w:rFonts w:ascii="Calibri" w:eastAsia="Times New Roman" w:hAnsi="Calibri" w:cs="Calibri"/>
                <w:sz w:val="20"/>
                <w:szCs w:val="20"/>
                <w:lang w:val="hy-AM"/>
              </w:rPr>
              <w:t xml:space="preserve"> </w:t>
            </w:r>
            <w:r xmlns:w="http://schemas.openxmlformats.org/wordprocessingml/2006/main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999 500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532D6C" w:rsidRPr="002D32DD" w:rsidRDefault="002D32DD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2D32DD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сжатый </w:t>
            </w:r>
            <w:r xmlns:w="http://schemas.openxmlformats.org/wordprocessingml/2006/main" w:rsidRPr="002D32DD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природный газ</w:t>
            </w:r>
          </w:p>
        </w:tc>
      </w:tr>
    </w:tbl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Продукт: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технический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такие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характеристики,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как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также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спецификация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техническая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данные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другой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условия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полный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эквивалент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описание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составить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быть запечатанным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неотделимый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часть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которого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проект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в Приложении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N 6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к приглашению 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af-ZA"/>
        </w:rPr>
        <w:t xml:space="preserve">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es-ES"/>
        </w:rPr>
      </w:pPr>
    </w:p>
    <w:p w:rsidR="00950D0E" w:rsidRPr="00F51251" w:rsidRDefault="00950D0E" w:rsidP="00106D44">
      <w:pPr xmlns:w="http://schemas.openxmlformats.org/wordprocessingml/2006/main">
        <w:tabs>
          <w:tab w:val="left" w:pos="426"/>
        </w:tabs>
        <w:jc w:val="center"/>
        <w:rPr>
          <w:rFonts w:ascii="GHEA Grapalat" w:hAnsi="GHEA Grapalat"/>
          <w:b/>
          <w:sz w:val="20"/>
          <w:lang w:val="es-ES"/>
        </w:rPr>
      </w:pPr>
      <w:r xmlns:w="http://schemas.openxmlformats.org/wordprocessingml/2006/main" w:rsidRPr="00F51251">
        <w:rPr>
          <w:rFonts w:ascii="GHEA Grapalat" w:hAnsi="GHEA Grapalat"/>
          <w:b/>
          <w:sz w:val="20"/>
          <w:lang w:val="es-ES"/>
        </w:rPr>
        <w:t xml:space="preserve">2. </w:t>
      </w:r>
      <w:r xmlns:w="http://schemas.openxmlformats.org/wordprocessingml/2006/main" w:rsidRPr="00F51251">
        <w:rPr>
          <w:rFonts w:ascii="GHEA Grapalat" w:hAnsi="GHEA Grapalat" w:cs="Sylfaen"/>
          <w:b/>
          <w:sz w:val="20"/>
        </w:rPr>
        <w:t xml:space="preserve">УЧАСТНИК</w:t>
      </w:r>
      <w:r xmlns:w="http://schemas.openxmlformats.org/wordprocessingml/2006/main" w:rsidRPr="00F51251">
        <w:rPr>
          <w:rFonts w:ascii="GHEA Grapalat" w:hAnsi="GHEA Grapalat"/>
          <w:b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b/>
          <w:sz w:val="20"/>
        </w:rPr>
        <w:t xml:space="preserve">УЧАСТИЕ</w:t>
      </w:r>
      <w:r xmlns:w="http://schemas.openxmlformats.org/wordprocessingml/2006/main" w:rsidRPr="00F51251">
        <w:rPr>
          <w:rFonts w:ascii="GHEA Grapalat" w:hAnsi="GHEA Grapalat"/>
          <w:b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b/>
          <w:sz w:val="20"/>
        </w:rPr>
        <w:t xml:space="preserve">ВЕРНО</w:t>
      </w:r>
      <w:r xmlns:w="http://schemas.openxmlformats.org/wordprocessingml/2006/main" w:rsidRPr="00F51251">
        <w:rPr>
          <w:rFonts w:ascii="GHEA Grapalat" w:hAnsi="GHEA Grapalat"/>
          <w:b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b/>
          <w:sz w:val="20"/>
          <w:lang w:val="es-ES"/>
        </w:rPr>
        <w:t xml:space="preserve">КВАЛИФИКАЦИОННЫЕ </w:t>
      </w:r>
      <w:r xmlns:w="http://schemas.openxmlformats.org/wordprocessingml/2006/main" w:rsidRPr="00F51251">
        <w:rPr>
          <w:rFonts w:ascii="GHEA Grapalat" w:hAnsi="GHEA Grapalat" w:cs="Sylfaen"/>
          <w:b/>
          <w:sz w:val="20"/>
        </w:rPr>
        <w:t xml:space="preserve">ТРЕБОВАНИЯ</w:t>
      </w:r>
      <w:r xmlns:w="http://schemas.openxmlformats.org/wordprocessingml/2006/main" w:rsidRPr="00F51251">
        <w:rPr>
          <w:rFonts w:ascii="GHEA Grapalat" w:hAnsi="GHEA Grapalat"/>
          <w:b/>
          <w:sz w:val="20"/>
          <w:lang w:val="es-ES"/>
        </w:rPr>
        <w:t xml:space="preserve"> </w:t>
      </w:r>
      <w:proofErr xmlns:w="http://schemas.openxmlformats.org/wordprocessingml/2006/main" w:type="gramStart"/>
      <w:r xmlns:w="http://schemas.openxmlformats.org/wordprocessingml/2006/main" w:rsidRPr="00F51251">
        <w:rPr>
          <w:rFonts w:ascii="GHEA Grapalat" w:hAnsi="GHEA Grapalat" w:cs="Sylfaen"/>
          <w:b/>
          <w:sz w:val="20"/>
        </w:rPr>
        <w:t xml:space="preserve">СТАНДАРТЫ </w:t>
      </w:r>
      <w:r xmlns:w="http://schemas.openxmlformats.org/wordprocessingml/2006/main" w:rsidRPr="00F51251">
        <w:rPr>
          <w:rFonts w:ascii="GHEA Grapalat" w:hAnsi="GHEA Grapalat"/>
          <w:b/>
          <w:sz w:val="20"/>
          <w:lang w:val="es-ES"/>
        </w:rPr>
        <w:t xml:space="preserve">И</w:t>
      </w:r>
      <w:proofErr xmlns:w="http://schemas.openxmlformats.org/wordprocessingml/2006/main" w:type="gramEnd"/>
      <w:r xmlns:w="http://schemas.openxmlformats.org/wordprocessingml/2006/main" w:rsidRPr="00F51251">
        <w:rPr>
          <w:rFonts w:ascii="GHEA Grapalat" w:hAnsi="GHEA Grapalat"/>
          <w:b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b/>
          <w:sz w:val="20"/>
        </w:rPr>
        <w:t xml:space="preserve">ИХ</w:t>
      </w:r>
      <w:r xmlns:w="http://schemas.openxmlformats.org/wordprocessingml/2006/main" w:rsidRPr="00F51251">
        <w:rPr>
          <w:rFonts w:ascii="GHEA Grapalat" w:hAnsi="GHEA Grapalat"/>
          <w:b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b/>
          <w:sz w:val="20"/>
          <w:lang w:val="es-ES"/>
        </w:rPr>
        <w:t xml:space="preserve">С </w:t>
      </w:r>
      <w:r xmlns:w="http://schemas.openxmlformats.org/wordprocessingml/2006/main" w:rsidRPr="00F51251">
        <w:rPr>
          <w:rFonts w:ascii="GHEA Grapalat" w:hAnsi="GHEA Grapalat" w:cs="Sylfaen"/>
          <w:b/>
          <w:sz w:val="20"/>
        </w:rPr>
        <w:t xml:space="preserve">НАХАТМАН</w:t>
      </w:r>
      <w:r xmlns:w="http://schemas.openxmlformats.org/wordprocessingml/2006/main" w:rsidRPr="00F51251">
        <w:rPr>
          <w:rFonts w:ascii="GHEA Grapalat" w:hAnsi="GHEA Grapalat"/>
          <w:b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b/>
          <w:sz w:val="20"/>
        </w:rPr>
        <w:t xml:space="preserve">Там </w:t>
      </w:r>
      <w:r xmlns:w="http://schemas.openxmlformats.org/wordprocessingml/2006/main" w:rsidRPr="00F51251">
        <w:rPr>
          <w:rFonts w:ascii="GHEA Grapalat" w:hAnsi="GHEA Grapalat" w:cs="Sylfaen"/>
          <w:b/>
          <w:sz w:val="20"/>
        </w:rPr>
        <w:t xml:space="preserve">был </w:t>
      </w:r>
      <w:r xmlns:w="http://schemas.openxmlformats.org/wordprocessingml/2006/main" w:rsidRPr="00F51251">
        <w:rPr>
          <w:rFonts w:ascii="GHEA Grapalat" w:hAnsi="GHEA Grapalat" w:cs="Sylfaen"/>
          <w:b/>
          <w:sz w:val="20"/>
          <w:lang w:val="es-ES"/>
        </w:rPr>
        <w:t xml:space="preserve">Г</w:t>
      </w:r>
      <w:r xmlns:w="http://schemas.openxmlformats.org/wordprocessingml/2006/main" w:rsidRPr="00F51251">
        <w:rPr>
          <w:rFonts w:ascii="GHEA Grapalat" w:hAnsi="GHEA Grapalat"/>
          <w:b/>
          <w:sz w:val="20"/>
          <w:lang w:val="es-ES"/>
        </w:rPr>
        <w:t xml:space="preserve"> </w:t>
      </w:r>
    </w:p>
    <w:p w:rsidR="00950D0E" w:rsidRPr="00F51251" w:rsidRDefault="00950D0E" w:rsidP="00106D44">
      <w:pPr xmlns:w="http://schemas.openxmlformats.org/wordprocessingml/2006/main">
        <w:tabs>
          <w:tab w:val="left" w:pos="426"/>
        </w:tabs>
        <w:jc w:val="both"/>
        <w:rPr>
          <w:rFonts w:ascii="GHEA Grapalat" w:hAnsi="GHEA Grapalat" w:cs="Arial Armenian"/>
          <w:sz w:val="20"/>
          <w:lang w:val="es-ES"/>
        </w:rPr>
      </w:pPr>
      <w:r xmlns:w="http://schemas.openxmlformats.org/wordprocessingml/2006/main" w:rsidRPr="00F51251">
        <w:rPr>
          <w:rFonts w:ascii="GHEA Grapalat" w:hAnsi="GHEA Grapalat" w:cs="Arial Armenian"/>
          <w:sz w:val="20"/>
          <w:lang w:val="es-ES"/>
        </w:rPr>
        <w:t xml:space="preserve">2.1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Для участия в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этой </w:t>
      </w:r>
      <w:r xmlns:w="http://schemas.openxmlformats.org/wordprocessingml/2006/main" w:rsidRPr="00F51251">
        <w:rPr>
          <w:rFonts w:ascii="GHEA Grapalat" w:hAnsi="GHEA Grapalat" w:cs="Arial Armenian"/>
          <w:sz w:val="20"/>
          <w:lang w:val="es-ES"/>
        </w:rPr>
        <w:t xml:space="preserve">процедуре</w:t>
      </w:r>
      <w:r xmlns:w="http://schemas.openxmlformats.org/wordprocessingml/2006/main" w:rsidRPr="00F51251">
        <w:rPr>
          <w:rFonts w:ascii="GHEA Grapalat" w:hAnsi="GHEA Grapalat" w:cs="Arial Armenian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верно</w:t>
      </w:r>
      <w:r xmlns:w="http://schemas.openxmlformats.org/wordprocessingml/2006/main" w:rsidRPr="00F51251">
        <w:rPr>
          <w:rFonts w:ascii="GHEA Grapalat" w:hAnsi="GHEA Grapalat" w:cs="Arial Armenian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у них нет</w:t>
      </w:r>
      <w:r xmlns:w="http://schemas.openxmlformats.org/wordprocessingml/2006/main" w:rsidRPr="00F51251">
        <w:rPr>
          <w:rFonts w:ascii="GHEA Grapalat" w:hAnsi="GHEA Grapalat" w:cs="Arial Armenian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лица </w:t>
      </w:r>
      <w:r xmlns:w="http://schemas.openxmlformats.org/wordprocessingml/2006/main" w:rsidRPr="00F51251">
        <w:rPr>
          <w:rFonts w:ascii="GHEA Grapalat" w:hAnsi="GHEA Grapalat" w:cs="Sylfaen"/>
          <w:sz w:val="20"/>
          <w:lang w:val="es-ES"/>
        </w:rPr>
        <w:t xml:space="preserve">.</w:t>
      </w:r>
    </w:p>
    <w:p w:rsidR="00950D0E" w:rsidRPr="00F51251" w:rsidRDefault="00950D0E" w:rsidP="00106D44">
      <w:pPr xmlns:w="http://schemas.openxmlformats.org/wordprocessingml/2006/main">
        <w:tabs>
          <w:tab w:val="left" w:pos="426"/>
        </w:tabs>
        <w:jc w:val="both"/>
        <w:rPr>
          <w:rFonts w:ascii="GHEA Grapalat" w:hAnsi="GHEA Grapalat"/>
          <w:sz w:val="20"/>
          <w:szCs w:val="20"/>
          <w:lang w:val="es-ES"/>
        </w:rPr>
      </w:pP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1)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какие?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приложение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представить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дня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по состоянию на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судебный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чтобы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признанный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являются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банкрот 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.</w:t>
      </w:r>
    </w:p>
    <w:p w:rsidR="00950D0E" w:rsidRPr="00F51251" w:rsidRDefault="00950D0E" w:rsidP="00106D44">
      <w:pPr xmlns:w="http://schemas.openxmlformats.org/wordprocessingml/2006/main">
        <w:tabs>
          <w:tab w:val="left" w:pos="426"/>
        </w:tabs>
        <w:jc w:val="both"/>
        <w:rPr>
          <w:rFonts w:ascii="GHEA Grapalat" w:hAnsi="GHEA Grapalat"/>
          <w:sz w:val="20"/>
          <w:szCs w:val="20"/>
          <w:lang w:val="es-ES"/>
        </w:rPr>
      </w:pP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3)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какие?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или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кому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исполнительный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тела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представитель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приложение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представить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в день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предшествующий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hy-AM"/>
        </w:rPr>
        <w:t xml:space="preserve">пять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годы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в течение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осужден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является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был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терроризма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финансирование 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,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ребенок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операция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или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человек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торговля людьми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включая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преступление 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,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преступник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сотрудничество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создать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или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к этому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участвовать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давать взятку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получить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взятку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​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дать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или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взяточничества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посредничество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и: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по закону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запланировано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экономический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активность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против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направленный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преступления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для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кроме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это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случаи, 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когда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убеждение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по закону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определенный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чтобы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удаленный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или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оплачено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есть</w:t>
      </w:r>
    </w:p>
    <w:p w:rsidR="00950D0E" w:rsidRPr="00F51251" w:rsidRDefault="00950D0E" w:rsidP="00106D44">
      <w:pPr xmlns:w="http://schemas.openxmlformats.org/wordprocessingml/2006/main">
        <w:tabs>
          <w:tab w:val="left" w:pos="426"/>
        </w:tabs>
        <w:jc w:val="both"/>
        <w:rPr>
          <w:rFonts w:ascii="GHEA Grapalat" w:hAnsi="GHEA Grapalat"/>
          <w:sz w:val="20"/>
          <w:szCs w:val="20"/>
          <w:lang w:val="es-ES"/>
        </w:rPr>
      </w:pP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4)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кому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касательно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шоппинг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в поле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антиконкурентный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согласия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доминирующий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позиция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злоупотреблений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или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беспринципный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соревнование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для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ответственность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определение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административный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акт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приложение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быть представленным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в день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предшествующий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три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года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в течение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стал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является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непривлекательно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да?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подал апелляцию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быть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случай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быть оставленным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является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без изменений </w:t>
      </w:r>
      <w:r xmlns:w="http://schemas.openxmlformats.org/wordprocessingml/2006/main" w:rsidRPr="00F51251">
        <w:rPr>
          <w:rFonts w:ascii="Cambria Math" w:hAnsi="Cambria Math" w:cs="Cambria Math"/>
          <w:sz w:val="20"/>
          <w:szCs w:val="20"/>
          <w:lang w:val="es-ES"/>
        </w:rPr>
        <w:t xml:space="preserve">.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5)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какие?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приложение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представить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дня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по состоянию на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включено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являются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Евразийский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экономический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в профсоюз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член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страны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шоппинг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о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законодательство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в соответствии с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опубликовано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шоппинг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к процессу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участвовать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верно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без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участники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в списке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.</w:t>
      </w:r>
    </w:p>
    <w:p w:rsidR="00950D0E" w:rsidRPr="00F51251" w:rsidRDefault="00950D0E" w:rsidP="00106D44">
      <w:pPr xmlns:w="http://schemas.openxmlformats.org/wordprocessingml/2006/main">
        <w:tabs>
          <w:tab w:val="left" w:pos="426"/>
        </w:tabs>
        <w:jc w:val="both"/>
        <w:rPr>
          <w:rFonts w:ascii="GHEA Grapalat" w:hAnsi="GHEA Grapalat"/>
          <w:sz w:val="20"/>
          <w:szCs w:val="20"/>
          <w:lang w:val="es-ES"/>
        </w:rPr>
      </w:pP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6)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какие?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приложение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представить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дня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по состоянию на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включено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являются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шоппинг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к процессу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участвовать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верно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без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участники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в списке 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.</w:t>
      </w:r>
    </w:p>
    <w:p w:rsidR="00950D0E" w:rsidRPr="00F51251" w:rsidRDefault="00950D0E" w:rsidP="00106D44">
      <w:pPr xmlns:w="http://schemas.openxmlformats.org/wordprocessingml/2006/main">
        <w:tabs>
          <w:tab w:val="left" w:pos="426"/>
        </w:tabs>
        <w:jc w:val="both"/>
        <w:rPr>
          <w:rFonts w:ascii="GHEA Grapalat" w:hAnsi="GHEA Grapalat" w:cs="Sylfaen"/>
          <w:sz w:val="20"/>
          <w:lang w:val="es-ES"/>
        </w:rPr>
      </w:pPr>
      <w:r xmlns:w="http://schemas.openxmlformats.org/wordprocessingml/2006/main" w:rsidRPr="00F51251">
        <w:rPr>
          <w:rFonts w:ascii="GHEA Grapalat" w:hAnsi="GHEA Grapalat" w:cs="Sylfaen"/>
          <w:sz w:val="20"/>
          <w:lang w:val="es-ES"/>
        </w:rPr>
        <w:t xml:space="preserve">При этом если участник был включен в списки, предусмотренные подпунктами 5 и 6 настоящего пункта, после даты подачи заявки, то данная его заявка не подлежит отклонению.</w:t>
      </w:r>
    </w:p>
    <w:p w:rsidR="00950D0E" w:rsidRPr="00F51251" w:rsidRDefault="00950D0E" w:rsidP="00106D44">
      <w:pPr xmlns:w="http://schemas.openxmlformats.org/wordprocessingml/2006/main">
        <w:shd w:val="clear" w:color="auto" w:fill="FFFFFF"/>
        <w:tabs>
          <w:tab w:val="left" w:pos="426"/>
        </w:tabs>
        <w:jc w:val="both"/>
        <w:rPr>
          <w:rFonts w:ascii="GHEA Grapalat" w:hAnsi="GHEA Grapalat" w:cs="Arial"/>
          <w:sz w:val="20"/>
          <w:lang w:val="es-ES"/>
        </w:rPr>
      </w:pPr>
      <w:r xmlns:w="http://schemas.openxmlformats.org/wordprocessingml/2006/main" w:rsidRPr="00F51251">
        <w:rPr>
          <w:rFonts w:ascii="GHEA Grapalat" w:hAnsi="GHEA Grapalat" w:cs="Arial"/>
          <w:sz w:val="20"/>
          <w:lang w:val="es-ES"/>
        </w:rPr>
        <w:t xml:space="preserve">Участник включается в список участников, не имеющих права участвовать в процессе закупки (далее также список), если:</w:t>
      </w:r>
    </w:p>
    <w:p w:rsidR="00950D0E" w:rsidRPr="00F51251" w:rsidRDefault="00950D0E" w:rsidP="00106D44">
      <w:pPr xmlns:w="http://schemas.openxmlformats.org/wordprocessingml/2006/main">
        <w:pStyle w:val="aff3"/>
        <w:numPr>
          <w:ilvl w:val="0"/>
          <w:numId w:val="32"/>
        </w:numPr>
        <w:shd w:val="clear" w:color="auto" w:fill="FFFFFF"/>
        <w:tabs>
          <w:tab w:val="left" w:pos="426"/>
        </w:tabs>
        <w:ind w:left="0" w:firstLine="0"/>
        <w:jc w:val="both"/>
        <w:rPr>
          <w:rFonts w:ascii="GHEA Grapalat" w:hAnsi="GHEA Grapalat" w:cs="Arial"/>
          <w:sz w:val="20"/>
          <w:lang w:val="es-ES" w:eastAsia="en-US"/>
        </w:rPr>
      </w:pPr>
      <w:r xmlns:w="http://schemas.openxmlformats.org/wordprocessingml/2006/main" w:rsidRPr="00F51251">
        <w:rPr>
          <w:rFonts w:ascii="GHEA Grapalat" w:hAnsi="GHEA Grapalat" w:cs="Arial"/>
          <w:sz w:val="20"/>
          <w:lang w:val="es-ES" w:eastAsia="en-US"/>
        </w:rPr>
        <w:t xml:space="preserve">нарушило обязательство, предусмотренное договором или принятое в рамках процесса закупки, что привело к одностороннему расторжению договора заказчиком или прекращению дальнейшего участия данного участника в процессе закупки, а участник не произвел оплату размер заявки, контракта и/или квалификационного обеспечения в течение срока, определенного приглашением и/или контрактом;</w:t>
      </w:r>
    </w:p>
    <w:p w:rsidR="00950D0E" w:rsidRPr="00F51251" w:rsidRDefault="00950D0E" w:rsidP="00106D44">
      <w:pPr xmlns:w="http://schemas.openxmlformats.org/wordprocessingml/2006/main">
        <w:pStyle w:val="aff3"/>
        <w:numPr>
          <w:ilvl w:val="0"/>
          <w:numId w:val="32"/>
        </w:numPr>
        <w:shd w:val="clear" w:color="auto" w:fill="FFFFFF"/>
        <w:tabs>
          <w:tab w:val="left" w:pos="426"/>
        </w:tabs>
        <w:ind w:left="0" w:firstLine="0"/>
        <w:jc w:val="both"/>
        <w:rPr>
          <w:rFonts w:ascii="GHEA Grapalat" w:hAnsi="GHEA Grapalat" w:cs="Arial"/>
          <w:sz w:val="20"/>
          <w:lang w:val="es-ES"/>
        </w:rPr>
      </w:pPr>
      <w:r xmlns:w="http://schemas.openxmlformats.org/wordprocessingml/2006/main" w:rsidRPr="00F51251">
        <w:rPr>
          <w:rFonts w:ascii="GHEA Grapalat" w:hAnsi="GHEA Grapalat" w:cs="Arial"/>
          <w:sz w:val="20"/>
          <w:lang w:val="es-ES" w:eastAsia="en-US"/>
        </w:rPr>
        <w:t xml:space="preserve">поскольку выбранный участник отказался или был лишен права на заключение договора.</w:t>
      </w:r>
    </w:p>
    <w:p w:rsidR="00950D0E" w:rsidRPr="00F51251" w:rsidRDefault="00950D0E" w:rsidP="00106D44">
      <w:pPr>
        <w:tabs>
          <w:tab w:val="left" w:pos="426"/>
        </w:tabs>
        <w:jc w:val="both"/>
        <w:rPr>
          <w:rFonts w:ascii="GHEA Grapalat" w:hAnsi="GHEA Grapalat" w:cs="Sylfaen"/>
          <w:sz w:val="20"/>
          <w:lang w:val="es-ES"/>
        </w:rPr>
      </w:pPr>
    </w:p>
    <w:p w:rsidR="00950D0E" w:rsidRPr="00F51251" w:rsidRDefault="00950D0E" w:rsidP="00106D44">
      <w:pPr xmlns:w="http://schemas.openxmlformats.org/wordprocessingml/2006/main">
        <w:tabs>
          <w:tab w:val="left" w:pos="426"/>
        </w:tabs>
        <w:jc w:val="both"/>
        <w:rPr>
          <w:rFonts w:ascii="GHEA Grapalat" w:hAnsi="GHEA Grapalat" w:cs="Sylfaen"/>
          <w:sz w:val="20"/>
          <w:lang w:val="es-ES"/>
        </w:rPr>
      </w:pPr>
      <w:r xmlns:w="http://schemas.openxmlformats.org/wordprocessingml/2006/main" w:rsidRPr="00F51251">
        <w:rPr>
          <w:rFonts w:ascii="GHEA Grapalat" w:hAnsi="GHEA Grapalat" w:cs="Sylfaen"/>
          <w:sz w:val="20"/>
          <w:lang w:val="es-ES"/>
        </w:rPr>
        <w:t xml:space="preserve">2.2 Для оценки права на участие участнику необходимо предоставить вместе с заявкой утвержденные им:</w:t>
      </w:r>
      <w:r xmlns:w="http://schemas.openxmlformats.org/wordprocessingml/2006/main" w:rsidRPr="00F51251">
        <w:rPr>
          <w:rFonts w:ascii="GHEA Grapalat" w:hAnsi="GHEA Grapalat" w:cs="Arial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Arial"/>
          <w:sz w:val="20"/>
          <w:lang w:val="es-ES"/>
        </w:rPr>
        <w:t xml:space="preserve">2. </w:t>
      </w:r>
      <w:r xmlns:w="http://schemas.openxmlformats.org/wordprocessingml/2006/main" w:rsidRPr="00F51251">
        <w:rPr>
          <w:rFonts w:ascii="GHEA Grapalat" w:hAnsi="GHEA Grapalat" w:cs="Arial"/>
          <w:sz w:val="20"/>
          <w:lang w:val="hy-AM"/>
        </w:rPr>
        <w:t xml:space="preserve">1 </w:t>
      </w:r>
      <w:r xmlns:w="http://schemas.openxmlformats.org/wordprocessingml/2006/main" w:rsidRPr="00F51251">
        <w:rPr>
          <w:rFonts w:ascii="GHEA Grapalat" w:hAnsi="GHEA Grapalat" w:cs="Arial"/>
          <w:sz w:val="20"/>
          <w:lang w:val="es-ES"/>
        </w:rPr>
        <w:t xml:space="preserve">2- я </w:t>
      </w:r>
      <w:r xmlns:w="http://schemas.openxmlformats.org/wordprocessingml/2006/main" w:rsidRPr="00F51251">
        <w:rPr>
          <w:rFonts w:ascii="GHEA Grapalat" w:hAnsi="GHEA Grapalat" w:cs="Sylfaen"/>
          <w:sz w:val="20"/>
          <w:lang w:val="es-ES"/>
        </w:rPr>
        <w:t xml:space="preserve">часть </w:t>
      </w:r>
      <w:r xmlns:w="http://schemas.openxmlformats.org/wordprocessingml/2006/main" w:rsidRPr="00F51251">
        <w:rPr>
          <w:rFonts w:ascii="GHEA Grapalat" w:hAnsi="GHEA Grapalat" w:cs="Sylfaen"/>
          <w:sz w:val="20"/>
          <w:lang w:val="es-ES"/>
        </w:rPr>
        <w:t xml:space="preserve">приглашения</w:t>
      </w:r>
      <w:r xmlns:w="http://schemas.openxmlformats.org/wordprocessingml/2006/main" w:rsidRPr="00F51251">
        <w:rPr>
          <w:rFonts w:ascii="GHEA Grapalat" w:hAnsi="GHEA Grapalat" w:cs="Arial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lang w:val="es-ES"/>
        </w:rPr>
        <w:t xml:space="preserve">с точкой</w:t>
      </w:r>
      <w:r xmlns:w="http://schemas.openxmlformats.org/wordprocessingml/2006/main" w:rsidRPr="00F51251">
        <w:rPr>
          <w:rFonts w:ascii="GHEA Grapalat" w:hAnsi="GHEA Grapalat" w:cs="Arial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lang w:val="es-ES"/>
        </w:rPr>
        <w:t xml:space="preserve">запланировано</w:t>
      </w:r>
      <w:r xmlns:w="http://schemas.openxmlformats.org/wordprocessingml/2006/main" w:rsidRPr="00F51251">
        <w:rPr>
          <w:rFonts w:ascii="GHEA Grapalat" w:hAnsi="GHEA Grapalat" w:cs="Arial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lang w:val="es-ES"/>
        </w:rPr>
        <w:t xml:space="preserve">в письменной форме</w:t>
      </w:r>
      <w:r xmlns:w="http://schemas.openxmlformats.org/wordprocessingml/2006/main" w:rsidRPr="00F51251">
        <w:rPr>
          <w:rFonts w:ascii="GHEA Grapalat" w:hAnsi="GHEA Grapalat" w:cs="Arial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lang w:val="es-ES"/>
        </w:rPr>
        <w:t xml:space="preserve">Заявление: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Кроме того</w:t>
      </w:r>
      <w:r xmlns:w="http://schemas.openxmlformats.org/wordprocessingml/2006/main" w:rsidRPr="00F51251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настоящим</w:t>
      </w:r>
      <w:r xmlns:w="http://schemas.openxmlformats.org/wordprocessingml/2006/main" w:rsidRPr="00F51251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с точкой</w:t>
      </w:r>
      <w:r xmlns:w="http://schemas.openxmlformats.org/wordprocessingml/2006/main" w:rsidRPr="00F51251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запланировано</w:t>
      </w:r>
      <w:r xmlns:w="http://schemas.openxmlformats.org/wordprocessingml/2006/main" w:rsidRPr="00F51251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из объявления</w:t>
      </w:r>
      <w:r xmlns:w="http://schemas.openxmlformats.org/wordprocessingml/2006/main" w:rsidRPr="00F51251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участие</w:t>
      </w:r>
      <w:r xmlns:w="http://schemas.openxmlformats.org/wordprocessingml/2006/main" w:rsidRPr="00F51251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права</w:t>
      </w:r>
      <w:r xmlns:w="http://schemas.openxmlformats.org/wordprocessingml/2006/main" w:rsidRPr="00F51251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оценка</w:t>
      </w:r>
      <w:r xmlns:w="http://schemas.openxmlformats.org/wordprocessingml/2006/main" w:rsidRPr="00F51251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для</w:t>
      </w:r>
      <w:r xmlns:w="http://schemas.openxmlformats.org/wordprocessingml/2006/main" w:rsidRPr="00F51251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от участника </w:t>
      </w:r>
      <w:r xmlns:w="http://schemas.openxmlformats.org/wordprocessingml/2006/main" w:rsidRPr="00F51251">
        <w:rPr>
          <w:rFonts w:ascii="GHEA Grapalat" w:hAnsi="GHEA Grapalat" w:cs="Sylfaen"/>
          <w:sz w:val="20"/>
          <w:lang w:val="es-ES"/>
        </w:rPr>
        <w:t xml:space="preserve">,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что</w:t>
      </w:r>
      <w:r xmlns:w="http://schemas.openxmlformats.org/wordprocessingml/2006/main" w:rsidRPr="00F51251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кажется</w:t>
      </w:r>
      <w:r xmlns:w="http://schemas.openxmlformats.org/wordprocessingml/2006/main" w:rsidRPr="00F51251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выбрано</w:t>
      </w:r>
      <w:r xmlns:w="http://schemas.openxmlformats.org/wordprocessingml/2006/main" w:rsidRPr="00F51251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от участника</w:t>
      </w:r>
      <w:r xmlns:w="http://schemas.openxmlformats.org/wordprocessingml/2006/main" w:rsidRPr="00F51251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другой</w:t>
      </w:r>
      <w:r xmlns:w="http://schemas.openxmlformats.org/wordprocessingml/2006/main" w:rsidRPr="00F51251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документы</w:t>
      </w:r>
      <w:r xmlns:w="http://schemas.openxmlformats.org/wordprocessingml/2006/main" w:rsidRPr="00F51251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или</w:t>
      </w:r>
      <w:r xmlns:w="http://schemas.openxmlformats.org/wordprocessingml/2006/main" w:rsidRPr="00F51251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оправдания</w:t>
      </w:r>
      <w:r xmlns:w="http://schemas.openxmlformats.org/wordprocessingml/2006/main" w:rsidRPr="00F51251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они не</w:t>
      </w:r>
      <w:r xmlns:w="http://schemas.openxmlformats.org/wordprocessingml/2006/main" w:rsidRPr="00F51251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может</w:t>
      </w:r>
      <w:r xmlns:w="http://schemas.openxmlformats.org/wordprocessingml/2006/main" w:rsidRPr="00F51251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lang w:val="es-ES"/>
        </w:rPr>
        <w:t xml:space="preserve">быть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востребованным</w:t>
      </w:r>
      <w:r xmlns:w="http://schemas.openxmlformats.org/wordprocessingml/2006/main" w:rsidRPr="00F51251">
        <w:rPr>
          <w:rFonts w:ascii="GHEA Grapalat" w:hAnsi="GHEA Grapalat" w:cs="Tahoma"/>
          <w:sz w:val="20"/>
          <w:lang w:val="hy-AM"/>
        </w:rPr>
        <w:t xml:space="preserve"> </w:t>
      </w:r>
      <w:r xmlns:w="http://schemas.openxmlformats.org/wordprocessingml/2006/main" w:rsidRPr="00F51251">
        <w:rPr>
          <w:rFonts w:ascii="GHEA Grapalat" w:hAnsi="GHEA Grapalat" w:cs="Tahoma"/>
          <w:sz w:val="20"/>
        </w:rPr>
        <w:lastRenderedPageBreak xmlns:w="http://schemas.openxmlformats.org/wordprocessingml/2006/main"/>
      </w:r>
      <w:r xmlns:w="http://schemas.openxmlformats.org/wordprocessingml/2006/main" w:rsidRPr="00F51251">
        <w:rPr>
          <w:rFonts w:ascii="GHEA Grapalat" w:hAnsi="GHEA Grapalat" w:cs="Tahoma"/>
          <w:sz w:val="20"/>
        </w:rPr>
        <w:t xml:space="preserve">Принять участие</w:t>
      </w:r>
      <w:r xmlns:w="http://schemas.openxmlformats.org/wordprocessingml/2006/main" w:rsidRPr="00F51251">
        <w:rPr>
          <w:rFonts w:ascii="GHEA Grapalat" w:hAnsi="GHEA Grapalat" w:cs="Tahoma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Tahoma"/>
          <w:sz w:val="20"/>
        </w:rPr>
        <w:t xml:space="preserve">заявление</w:t>
      </w:r>
      <w:r xmlns:w="http://schemas.openxmlformats.org/wordprocessingml/2006/main" w:rsidRPr="00F51251">
        <w:rPr>
          <w:rFonts w:ascii="GHEA Grapalat" w:hAnsi="GHEA Grapalat" w:cs="Tahoma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Tahoma"/>
          <w:sz w:val="20"/>
        </w:rPr>
        <w:t xml:space="preserve">подлинность</w:t>
      </w:r>
      <w:r xmlns:w="http://schemas.openxmlformats.org/wordprocessingml/2006/main" w:rsidRPr="00F51251">
        <w:rPr>
          <w:rFonts w:ascii="GHEA Grapalat" w:hAnsi="GHEA Grapalat" w:cs="Tahoma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Tahoma"/>
          <w:sz w:val="20"/>
        </w:rPr>
        <w:t xml:space="preserve">оценщик</w:t>
      </w:r>
      <w:r xmlns:w="http://schemas.openxmlformats.org/wordprocessingml/2006/main" w:rsidRPr="00F51251">
        <w:rPr>
          <w:rFonts w:ascii="GHEA Grapalat" w:hAnsi="GHEA Grapalat" w:cs="Tahoma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Tahoma"/>
          <w:sz w:val="20"/>
        </w:rPr>
        <w:t xml:space="preserve">комиссионная </w:t>
      </w:r>
      <w:r xmlns:w="http://schemas.openxmlformats.org/wordprocessingml/2006/main" w:rsidRPr="00F51251">
        <w:rPr>
          <w:rFonts w:ascii="GHEA Grapalat" w:hAnsi="GHEA Grapalat" w:cs="Tahoma"/>
          <w:sz w:val="20"/>
          <w:lang w:val="es-ES"/>
        </w:rPr>
        <w:t xml:space="preserve">( </w:t>
      </w:r>
      <w:r xmlns:w="http://schemas.openxmlformats.org/wordprocessingml/2006/main" w:rsidRPr="00F51251">
        <w:rPr>
          <w:rFonts w:ascii="GHEA Grapalat" w:hAnsi="GHEA Grapalat" w:cs="Tahoma"/>
          <w:sz w:val="20"/>
        </w:rPr>
        <w:t xml:space="preserve">далее </w:t>
      </w:r>
      <w:r xmlns:w="http://schemas.openxmlformats.org/wordprocessingml/2006/main" w:rsidRPr="00F51251">
        <w:rPr>
          <w:rFonts w:ascii="GHEA Grapalat" w:hAnsi="GHEA Grapalat" w:cs="Tahoma"/>
          <w:sz w:val="20"/>
          <w:lang w:val="es-ES"/>
        </w:rPr>
        <w:t xml:space="preserve">: </w:t>
      </w:r>
      <w:r xmlns:w="http://schemas.openxmlformats.org/wordprocessingml/2006/main" w:rsidRPr="00F51251">
        <w:rPr>
          <w:rFonts w:ascii="GHEA Grapalat" w:hAnsi="GHEA Grapalat" w:cs="Tahoma"/>
          <w:sz w:val="20"/>
        </w:rPr>
        <w:t xml:space="preserve">комиссия </w:t>
      </w:r>
      <w:r xmlns:w="http://schemas.openxmlformats.org/wordprocessingml/2006/main" w:rsidRPr="00F51251">
        <w:rPr>
          <w:rFonts w:ascii="GHEA Grapalat" w:hAnsi="GHEA Grapalat" w:cs="Tahoma"/>
          <w:sz w:val="20"/>
          <w:lang w:val="es-ES"/>
        </w:rPr>
        <w:t xml:space="preserve">) </w:t>
      </w:r>
      <w:r xmlns:w="http://schemas.openxmlformats.org/wordprocessingml/2006/main" w:rsidRPr="00F51251">
        <w:rPr>
          <w:rFonts w:ascii="GHEA Grapalat" w:hAnsi="GHEA Grapalat" w:cs="Tahoma"/>
          <w:sz w:val="20"/>
        </w:rPr>
        <w:t xml:space="preserve">оценка</w:t>
      </w:r>
      <w:r xmlns:w="http://schemas.openxmlformats.org/wordprocessingml/2006/main" w:rsidRPr="00F51251">
        <w:rPr>
          <w:rFonts w:ascii="GHEA Grapalat" w:hAnsi="GHEA Grapalat" w:cs="Tahoma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Tahoma"/>
          <w:sz w:val="20"/>
        </w:rPr>
        <w:t xml:space="preserve">является</w:t>
      </w:r>
      <w:r xmlns:w="http://schemas.openxmlformats.org/wordprocessingml/2006/main" w:rsidRPr="00F51251">
        <w:rPr>
          <w:rFonts w:ascii="GHEA Grapalat" w:hAnsi="GHEA Grapalat" w:cs="Tahoma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Tahoma"/>
          <w:sz w:val="20"/>
        </w:rPr>
        <w:t xml:space="preserve">настоящим</w:t>
      </w:r>
      <w:r xmlns:w="http://schemas.openxmlformats.org/wordprocessingml/2006/main" w:rsidRPr="00F51251">
        <w:rPr>
          <w:rFonts w:ascii="GHEA Grapalat" w:hAnsi="GHEA Grapalat" w:cs="Tahoma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Tahoma"/>
          <w:sz w:val="20"/>
        </w:rPr>
        <w:t xml:space="preserve">по приглашению</w:t>
      </w:r>
      <w:r xmlns:w="http://schemas.openxmlformats.org/wordprocessingml/2006/main" w:rsidRPr="00F51251">
        <w:rPr>
          <w:rFonts w:ascii="GHEA Grapalat" w:hAnsi="GHEA Grapalat" w:cs="Tahoma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Tahoma"/>
          <w:sz w:val="20"/>
        </w:rPr>
        <w:t xml:space="preserve">определенный</w:t>
      </w:r>
      <w:r xmlns:w="http://schemas.openxmlformats.org/wordprocessingml/2006/main" w:rsidRPr="00F51251">
        <w:rPr>
          <w:rFonts w:ascii="GHEA Grapalat" w:hAnsi="GHEA Grapalat" w:cs="Tahoma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Tahoma"/>
          <w:sz w:val="20"/>
        </w:rPr>
        <w:t xml:space="preserve">с условиями </w:t>
      </w:r>
      <w:r xmlns:w="http://schemas.openxmlformats.org/wordprocessingml/2006/main" w:rsidRPr="00F51251">
        <w:rPr>
          <w:rFonts w:ascii="GHEA Grapalat" w:hAnsi="GHEA Grapalat" w:cs="Tahoma"/>
          <w:sz w:val="20"/>
          <w:lang w:val="es-ES"/>
        </w:rPr>
        <w:t xml:space="preserve">.</w:t>
      </w:r>
    </w:p>
    <w:p w:rsidR="00950D0E" w:rsidRPr="00F51251" w:rsidRDefault="00950D0E" w:rsidP="00106D44">
      <w:pPr xmlns:w="http://schemas.openxmlformats.org/wordprocessingml/2006/main">
        <w:tabs>
          <w:tab w:val="left" w:pos="426"/>
        </w:tabs>
        <w:jc w:val="both"/>
        <w:rPr>
          <w:rFonts w:ascii="GHEA Grapalat" w:hAnsi="GHEA Grapalat"/>
          <w:sz w:val="20"/>
          <w:szCs w:val="20"/>
          <w:lang w:val="es-ES"/>
        </w:rPr>
      </w:pPr>
      <w:r xmlns:w="http://schemas.openxmlformats.org/wordprocessingml/2006/main" w:rsidRPr="00F51251">
        <w:rPr>
          <w:rFonts w:ascii="GHEA Grapalat" w:hAnsi="GHEA Grapalat" w:cs="Tahoma"/>
          <w:sz w:val="20"/>
          <w:szCs w:val="20"/>
          <w:lang w:val="es-ES"/>
        </w:rPr>
        <w:t xml:space="preserve">2.3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Запрещено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является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настоящим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с точкой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определенный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взаимосвязаны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люди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и 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(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или 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)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то же самое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по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человеку 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(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ам 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).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учредил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или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более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чем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пятьдесят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процент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в то же время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принадлежащий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лицу 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(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ам 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).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иметь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долю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​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организации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одновременный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участие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настоящим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к процедуре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(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в то же время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доза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),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за исключением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государства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или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сообщества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к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учредил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организации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и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(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или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)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совместно</w:t>
      </w:r>
      <w:r xmlns:w="http://schemas.openxmlformats.org/wordprocessingml/2006/main" w:rsidRPr="00F51251">
        <w:rPr>
          <w:rFonts w:ascii="GHEA Grapalat" w:hAnsi="GHEA Grapalat" w:cs="Times Armenian"/>
          <w:sz w:val="20"/>
          <w:lang w:val="af-ZA"/>
        </w:rPr>
        <w:t xml:space="preserve"> </w:t>
      </w:r>
      <w:r xmlns:w="http://schemas.openxmlformats.org/wordprocessingml/2006/main" w:rsidRPr="00F51251">
        <w:rPr>
          <w:rFonts w:ascii="GHEA Grapalat" w:hAnsi="GHEA Grapalat" w:cs="Times Armenian"/>
          <w:sz w:val="20"/>
        </w:rPr>
        <w:t xml:space="preserve">с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производительность</w:t>
      </w:r>
      <w:r xmlns:w="http://schemas.openxmlformats.org/wordprocessingml/2006/main" w:rsidRPr="00F51251">
        <w:rPr>
          <w:rFonts w:ascii="GHEA Grapalat" w:hAnsi="GHEA Grapalat" w:cs="Times Armenian"/>
          <w:sz w:val="20"/>
          <w:lang w:val="af-ZA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там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была </w:t>
      </w:r>
      <w:r xmlns:w="http://schemas.openxmlformats.org/wordprocessingml/2006/main" w:rsidRPr="00F51251">
        <w:rPr>
          <w:rFonts w:ascii="GHEA Grapalat" w:hAnsi="GHEA Grapalat" w:cs="Times Armenian"/>
          <w:sz w:val="20"/>
        </w:rPr>
        <w:t xml:space="preserve">корова</w:t>
      </w:r>
      <w:r xmlns:w="http://schemas.openxmlformats.org/wordprocessingml/2006/main" w:rsidRPr="00F51251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F51251">
        <w:rPr>
          <w:rFonts w:ascii="GHEA Grapalat" w:hAnsi="GHEA Grapalat" w:cs="Times Armenian"/>
          <w:sz w:val="20"/>
          <w:lang w:val="af-ZA"/>
        </w:rPr>
        <w:t xml:space="preserve">(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с консорциумом </w:t>
      </w:r>
      <w:r xmlns:w="http://schemas.openxmlformats.org/wordprocessingml/2006/main" w:rsidRPr="00F51251">
        <w:rPr>
          <w:rFonts w:ascii="GHEA Grapalat" w:hAnsi="GHEA Grapalat" w:cs="Times Armenian"/>
          <w:sz w:val="20"/>
          <w:lang w:val="af-ZA"/>
        </w:rPr>
        <w:t xml:space="preserve">) </w:t>
      </w:r>
      <w:r xmlns:w="http://schemas.openxmlformats.org/wordprocessingml/2006/main" w:rsidRPr="00F51251">
        <w:rPr>
          <w:rFonts w:ascii="GHEA Grapalat" w:hAnsi="GHEA Grapalat" w:cs="Times Armenian"/>
          <w:sz w:val="20"/>
        </w:rPr>
        <w:t xml:space="preserve">c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образцами</w:t>
      </w:r>
      <w:r xmlns:w="http://schemas.openxmlformats.org/wordprocessingml/2006/main" w:rsidRPr="00F51251">
        <w:rPr>
          <w:rFonts w:ascii="GHEA Grapalat" w:hAnsi="GHEA Grapalat" w:cs="Times Armenian"/>
          <w:sz w:val="20"/>
          <w:lang w:val="af-ZA"/>
        </w:rPr>
        <w:t xml:space="preserve"> </w:t>
      </w:r>
      <w:r xmlns:w="http://schemas.openxmlformats.org/wordprocessingml/2006/main" w:rsidRPr="00F51251">
        <w:rPr>
          <w:rFonts w:ascii="GHEA Grapalat" w:hAnsi="GHEA Grapalat" w:cs="Times Armenian"/>
          <w:sz w:val="20"/>
        </w:rPr>
        <w:t xml:space="preserve">c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процесс</w:t>
      </w:r>
      <w:r xmlns:w="http://schemas.openxmlformats.org/wordprocessingml/2006/main" w:rsidRPr="00F51251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участие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</w:rPr>
        <w:t xml:space="preserve">случаев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0"/>
          <w:lang w:val="es-ES"/>
        </w:rPr>
        <w:t xml:space="preserve">.</w:t>
      </w:r>
    </w:p>
    <w:p w:rsidR="00950D0E" w:rsidRPr="00F51251" w:rsidRDefault="00950D0E" w:rsidP="00106D44">
      <w:pPr xmlns:w="http://schemas.openxmlformats.org/wordprocessingml/2006/main">
        <w:pStyle w:val="af4"/>
        <w:tabs>
          <w:tab w:val="left" w:pos="426"/>
        </w:tabs>
        <w:spacing w:before="0" w:beforeAutospacing="0" w:after="0" w:afterAutospacing="0"/>
        <w:jc w:val="both"/>
        <w:rPr>
          <w:rFonts w:ascii="GHEA Grapalat" w:hAnsi="GHEA Grapalat"/>
          <w:sz w:val="20"/>
          <w:szCs w:val="20"/>
          <w:lang w:val="hy-AM"/>
        </w:rPr>
      </w:pP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119-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й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приказ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</w:rPr>
        <w:t xml:space="preserve">точка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hy-AM"/>
        </w:rPr>
        <w:t xml:space="preserve">в смысле:</w:t>
      </w:r>
    </w:p>
    <w:p w:rsidR="00950D0E" w:rsidRPr="00F51251" w:rsidRDefault="00950D0E" w:rsidP="00106D44">
      <w:pPr xmlns:w="http://schemas.openxmlformats.org/wordprocessingml/2006/main">
        <w:pStyle w:val="af4"/>
        <w:tabs>
          <w:tab w:val="left" w:pos="426"/>
        </w:tabs>
        <w:spacing w:before="0" w:beforeAutospacing="0" w:after="0" w:afterAutospacing="0"/>
        <w:jc w:val="both"/>
        <w:rPr>
          <w:rFonts w:ascii="GHEA Grapalat" w:hAnsi="GHEA Grapalat"/>
          <w:sz w:val="20"/>
          <w:szCs w:val="20"/>
          <w:lang w:val="hy-AM"/>
        </w:rPr>
      </w:pPr>
      <w:r xmlns:w="http://schemas.openxmlformats.org/wordprocessingml/2006/main" w:rsidRPr="00F51251">
        <w:rPr>
          <w:rFonts w:ascii="GHEA Grapalat" w:hAnsi="GHEA Grapalat"/>
          <w:sz w:val="20"/>
          <w:szCs w:val="20"/>
          <w:lang w:val="hy-AM"/>
        </w:rPr>
        <w:t xml:space="preserve">1) физические </w:t>
      </w:r>
      <w:r xmlns:w="http://schemas.openxmlformats.org/wordprocessingml/2006/main" w:rsidRPr="00F51251">
        <w:rPr>
          <w:rFonts w:ascii="GHEA Grapalat" w:hAnsi="GHEA Grapalat" w:cs="GHEA Grapalat"/>
          <w:sz w:val="20"/>
          <w:szCs w:val="20"/>
          <w:lang w:val="hy-AM"/>
        </w:rPr>
        <w:t xml:space="preserve">лица считаются связанными, 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hy-AM"/>
        </w:rPr>
        <w:t xml:space="preserve">если они являются членами одной семьи, ведут общее хозяйство или совместную предпринимательскую деятельность либо действовали согласованно на основе общих экономических интересов,</w:t>
      </w:r>
    </w:p>
    <w:p w:rsidR="00950D0E" w:rsidRPr="00F51251" w:rsidRDefault="00950D0E" w:rsidP="00106D44">
      <w:pPr xmlns:w="http://schemas.openxmlformats.org/wordprocessingml/2006/main">
        <w:pStyle w:val="af4"/>
        <w:tabs>
          <w:tab w:val="left" w:pos="426"/>
        </w:tabs>
        <w:spacing w:before="0" w:beforeAutospacing="0" w:after="0" w:afterAutospacing="0"/>
        <w:jc w:val="both"/>
        <w:rPr>
          <w:rFonts w:ascii="GHEA Grapalat" w:hAnsi="GHEA Grapalat"/>
          <w:sz w:val="20"/>
          <w:szCs w:val="20"/>
          <w:lang w:val="hy-AM"/>
        </w:rPr>
      </w:pPr>
      <w:r xmlns:w="http://schemas.openxmlformats.org/wordprocessingml/2006/main" w:rsidRPr="00F51251">
        <w:rPr>
          <w:rFonts w:ascii="GHEA Grapalat" w:hAnsi="GHEA Grapalat"/>
          <w:sz w:val="20"/>
          <w:szCs w:val="20"/>
          <w:lang w:val="hy-AM"/>
        </w:rPr>
        <w:t xml:space="preserve">2) физические и юридические лица считаются связанными, если они действовали согласованно на основе общих экономических интересов либо если данное физическое лицо или член его семьи:</w:t>
      </w:r>
    </w:p>
    <w:p w:rsidR="00950D0E" w:rsidRPr="00F51251" w:rsidRDefault="00950D0E" w:rsidP="00106D44">
      <w:pPr xmlns:w="http://schemas.openxmlformats.org/wordprocessingml/2006/main">
        <w:pStyle w:val="af4"/>
        <w:tabs>
          <w:tab w:val="left" w:pos="426"/>
        </w:tabs>
        <w:spacing w:before="0" w:beforeAutospacing="0" w:after="0" w:afterAutospacing="0"/>
        <w:jc w:val="both"/>
        <w:rPr>
          <w:rFonts w:ascii="GHEA Grapalat" w:hAnsi="GHEA Grapalat"/>
          <w:sz w:val="20"/>
          <w:szCs w:val="20"/>
          <w:lang w:val="hy-AM"/>
        </w:rPr>
      </w:pPr>
      <w:r xmlns:w="http://schemas.openxmlformats.org/wordprocessingml/2006/main" w:rsidRPr="00F51251">
        <w:rPr>
          <w:rFonts w:ascii="GHEA Grapalat" w:hAnsi="GHEA Grapalat"/>
          <w:sz w:val="20"/>
          <w:szCs w:val="20"/>
          <w:lang w:val="hy-AM"/>
        </w:rPr>
        <w:t xml:space="preserve">а. участник, владеющий более чем десятью процентами акций данного юридического лица;</w:t>
      </w:r>
    </w:p>
    <w:p w:rsidR="00950D0E" w:rsidRPr="00F51251" w:rsidRDefault="00950D0E" w:rsidP="00106D44">
      <w:pPr xmlns:w="http://schemas.openxmlformats.org/wordprocessingml/2006/main">
        <w:pStyle w:val="af4"/>
        <w:tabs>
          <w:tab w:val="left" w:pos="426"/>
        </w:tabs>
        <w:spacing w:before="0" w:beforeAutospacing="0" w:after="0" w:afterAutospacing="0"/>
        <w:jc w:val="both"/>
        <w:rPr>
          <w:rFonts w:ascii="GHEA Grapalat" w:hAnsi="GHEA Grapalat"/>
          <w:sz w:val="20"/>
          <w:szCs w:val="20"/>
          <w:lang w:val="hy-AM"/>
        </w:rPr>
      </w:pPr>
      <w:r xmlns:w="http://schemas.openxmlformats.org/wordprocessingml/2006/main" w:rsidRPr="00F51251">
        <w:rPr>
          <w:rFonts w:ascii="GHEA Grapalat" w:hAnsi="GHEA Grapalat"/>
          <w:sz w:val="20"/>
          <w:szCs w:val="20"/>
          <w:lang w:val="hy-AM"/>
        </w:rPr>
        <w:t xml:space="preserve">б. Лицо, имеющее возможность предопределять решения юридического лица иным способом, не запрещенным законодательством Республики Армения.</w:t>
      </w:r>
    </w:p>
    <w:p w:rsidR="00950D0E" w:rsidRPr="00F51251" w:rsidRDefault="00950D0E" w:rsidP="00106D44">
      <w:pPr xmlns:w="http://schemas.openxmlformats.org/wordprocessingml/2006/main">
        <w:pStyle w:val="af4"/>
        <w:tabs>
          <w:tab w:val="left" w:pos="426"/>
        </w:tabs>
        <w:spacing w:before="0" w:beforeAutospacing="0" w:after="0" w:afterAutospacing="0"/>
        <w:jc w:val="both"/>
        <w:rPr>
          <w:rFonts w:ascii="GHEA Grapalat" w:hAnsi="GHEA Grapalat"/>
          <w:sz w:val="20"/>
          <w:szCs w:val="20"/>
          <w:lang w:val="hy-AM"/>
        </w:rPr>
      </w:pPr>
      <w:r xmlns:w="http://schemas.openxmlformats.org/wordprocessingml/2006/main" w:rsidRPr="00F51251">
        <w:rPr>
          <w:rFonts w:ascii="GHEA Grapalat" w:hAnsi="GHEA Grapalat"/>
          <w:sz w:val="20"/>
          <w:szCs w:val="20"/>
          <w:lang w:val="hy-AM"/>
        </w:rPr>
        <w:t xml:space="preserve">в. председатель правления данного юридического лица, заместитель председателя правления, член правления, исполнительный директор, его заместитель, председатель коллегиального органа, осуществляющего функции исполнительного органа, член.</w:t>
      </w:r>
    </w:p>
    <w:p w:rsidR="00950D0E" w:rsidRPr="00F51251" w:rsidRDefault="00950D0E" w:rsidP="00106D44">
      <w:pPr xmlns:w="http://schemas.openxmlformats.org/wordprocessingml/2006/main">
        <w:pStyle w:val="af4"/>
        <w:tabs>
          <w:tab w:val="left" w:pos="426"/>
        </w:tabs>
        <w:spacing w:before="0" w:beforeAutospacing="0" w:after="0" w:afterAutospacing="0"/>
        <w:jc w:val="both"/>
        <w:rPr>
          <w:rFonts w:ascii="GHEA Grapalat" w:hAnsi="GHEA Grapalat"/>
          <w:sz w:val="20"/>
          <w:szCs w:val="20"/>
          <w:lang w:val="hy-AM"/>
        </w:rPr>
      </w:pPr>
      <w:r xmlns:w="http://schemas.openxmlformats.org/wordprocessingml/2006/main" w:rsidRPr="00F51251">
        <w:rPr>
          <w:rFonts w:ascii="GHEA Grapalat" w:hAnsi="GHEA Grapalat"/>
          <w:sz w:val="20"/>
          <w:szCs w:val="20"/>
          <w:lang w:val="hy-AM"/>
        </w:rPr>
        <w:t xml:space="preserve">д. работник юридического лица, работающий под непосредственным руководством исполнительного директора или имеющий иное существенное влияние на принятие решений органами управления юридического лица;</w:t>
      </w:r>
    </w:p>
    <w:p w:rsidR="00950D0E" w:rsidRPr="00F51251" w:rsidRDefault="00950D0E" w:rsidP="00106D44">
      <w:pPr xmlns:w="http://schemas.openxmlformats.org/wordprocessingml/2006/main">
        <w:pStyle w:val="af4"/>
        <w:tabs>
          <w:tab w:val="left" w:pos="426"/>
        </w:tabs>
        <w:spacing w:before="0" w:beforeAutospacing="0" w:after="0" w:afterAutospacing="0"/>
        <w:jc w:val="both"/>
        <w:rPr>
          <w:rFonts w:ascii="GHEA Grapalat" w:hAnsi="GHEA Grapalat"/>
          <w:sz w:val="20"/>
          <w:szCs w:val="20"/>
          <w:lang w:val="hy-AM"/>
        </w:rPr>
      </w:pPr>
      <w:r xmlns:w="http://schemas.openxmlformats.org/wordprocessingml/2006/main" w:rsidRPr="00F51251">
        <w:rPr>
          <w:rFonts w:ascii="GHEA Grapalat" w:hAnsi="GHEA Grapalat"/>
          <w:sz w:val="20"/>
          <w:szCs w:val="20"/>
          <w:lang w:val="hy-AM"/>
        </w:rPr>
        <w:t xml:space="preserve">3) участники, не имеющие статуса физического лица, считаются связанными, если:</w:t>
      </w:r>
    </w:p>
    <w:p w:rsidR="00950D0E" w:rsidRPr="00F51251" w:rsidRDefault="00950D0E" w:rsidP="00106D44">
      <w:pPr xmlns:w="http://schemas.openxmlformats.org/wordprocessingml/2006/main">
        <w:pStyle w:val="af4"/>
        <w:tabs>
          <w:tab w:val="left" w:pos="426"/>
        </w:tabs>
        <w:spacing w:before="0" w:beforeAutospacing="0" w:after="0" w:afterAutospacing="0"/>
        <w:jc w:val="both"/>
        <w:rPr>
          <w:rFonts w:ascii="GHEA Grapalat" w:hAnsi="GHEA Grapalat"/>
          <w:sz w:val="20"/>
          <w:szCs w:val="20"/>
          <w:lang w:val="hy-AM"/>
        </w:rPr>
      </w:pPr>
      <w:r xmlns:w="http://schemas.openxmlformats.org/wordprocessingml/2006/main" w:rsidRPr="00F51251">
        <w:rPr>
          <w:rFonts w:ascii="GHEA Grapalat" w:hAnsi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hy-AM"/>
        </w:rPr>
        <w:t xml:space="preserve">а. данное лицо владеет десятью и более процентами голосующих акций (акций, паев, далее - акции) другого лица с правом голоса либо в силу своего участия или в соответствии с договором, заключенным между данными лицами, имеет возможность предопределить решения другого;</w:t>
      </w:r>
    </w:p>
    <w:p w:rsidR="00950D0E" w:rsidRPr="00F51251" w:rsidRDefault="00950D0E" w:rsidP="00106D44">
      <w:pPr xmlns:w="http://schemas.openxmlformats.org/wordprocessingml/2006/main">
        <w:pStyle w:val="af4"/>
        <w:tabs>
          <w:tab w:val="left" w:pos="426"/>
        </w:tabs>
        <w:spacing w:before="0" w:beforeAutospacing="0" w:after="0" w:afterAutospacing="0"/>
        <w:jc w:val="both"/>
        <w:rPr>
          <w:rFonts w:ascii="GHEA Grapalat" w:hAnsi="GHEA Grapalat"/>
          <w:sz w:val="20"/>
          <w:szCs w:val="20"/>
          <w:lang w:val="hy-AM"/>
        </w:rPr>
      </w:pPr>
      <w:r xmlns:w="http://schemas.openxmlformats.org/wordprocessingml/2006/main" w:rsidRPr="00F51251">
        <w:rPr>
          <w:rFonts w:ascii="GHEA Grapalat" w:hAnsi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hy-AM"/>
        </w:rPr>
        <w:t xml:space="preserve">б. участник (акционеры), владеющий более чем десятью процентами голосующих акций одного из них или имеющий возможность предопределять его решения иным, не запрещенным законом способом, и (или) участники (акционеры) или члены их семей (если участник - физическое лицо) имеют право прямо или косвенно владеть (в том числе на основе продажи, доверительного управления, договора о совместной деятельности, уступки или иных сделок), предоставляя право голоса другому более десяти процентов акций или иметь возможность предопределять решения последнего иным способом, не запрещенным законодательством Республики Армения;</w:t>
      </w:r>
    </w:p>
    <w:p w:rsidR="00950D0E" w:rsidRPr="00F51251" w:rsidRDefault="00950D0E" w:rsidP="00106D44">
      <w:pPr xmlns:w="http://schemas.openxmlformats.org/wordprocessingml/2006/main">
        <w:pStyle w:val="af4"/>
        <w:tabs>
          <w:tab w:val="left" w:pos="426"/>
        </w:tabs>
        <w:spacing w:before="0" w:beforeAutospacing="0" w:after="0" w:afterAutospacing="0"/>
        <w:jc w:val="both"/>
        <w:rPr>
          <w:rFonts w:ascii="GHEA Grapalat" w:hAnsi="GHEA Grapalat"/>
          <w:sz w:val="20"/>
          <w:szCs w:val="20"/>
          <w:lang w:val="hy-AM"/>
        </w:rPr>
      </w:pPr>
      <w:r xmlns:w="http://schemas.openxmlformats.org/wordprocessingml/2006/main" w:rsidRPr="00F51251">
        <w:rPr>
          <w:rFonts w:ascii="GHEA Grapalat" w:hAnsi="GHEA Grapalat"/>
          <w:sz w:val="20"/>
          <w:szCs w:val="20"/>
          <w:lang w:val="hy-AM"/>
        </w:rPr>
        <w:t xml:space="preserve">в. любой орган управления одного из них или других лиц, выполняющих такие обязанности, а также любой из членов их семей одновременно является членом любого органа управления другого лица или иного лица, выполняющего такие обязанности;</w:t>
      </w:r>
    </w:p>
    <w:p w:rsidR="00950D0E" w:rsidRPr="00F51251" w:rsidRDefault="00950D0E" w:rsidP="00106D44">
      <w:pPr xmlns:w="http://schemas.openxmlformats.org/wordprocessingml/2006/main">
        <w:pStyle w:val="af4"/>
        <w:tabs>
          <w:tab w:val="left" w:pos="426"/>
        </w:tabs>
        <w:spacing w:before="0" w:beforeAutospacing="0" w:after="0" w:afterAutospacing="0"/>
        <w:jc w:val="both"/>
        <w:rPr>
          <w:rFonts w:ascii="GHEA Grapalat" w:hAnsi="GHEA Grapalat"/>
          <w:sz w:val="20"/>
          <w:szCs w:val="20"/>
          <w:lang w:val="hy-AM"/>
        </w:rPr>
      </w:pPr>
      <w:r xmlns:w="http://schemas.openxmlformats.org/wordprocessingml/2006/main" w:rsidRPr="00F51251">
        <w:rPr>
          <w:rFonts w:ascii="GHEA Grapalat" w:hAnsi="GHEA Grapalat"/>
          <w:sz w:val="20"/>
          <w:szCs w:val="20"/>
          <w:lang w:val="hy-AM"/>
        </w:rPr>
        <w:t xml:space="preserve">д. они действуют или действуют согласованно, исходя из общих экономических интересов;</w:t>
      </w:r>
    </w:p>
    <w:p w:rsidR="00950D0E" w:rsidRPr="00F51251" w:rsidRDefault="00950D0E" w:rsidP="00106D44">
      <w:pPr xmlns:w="http://schemas.openxmlformats.org/wordprocessingml/2006/main">
        <w:tabs>
          <w:tab w:val="left" w:pos="426"/>
        </w:tabs>
        <w:jc w:val="both"/>
        <w:rPr>
          <w:rFonts w:ascii="GHEA Grapalat" w:hAnsi="GHEA Grapalat"/>
          <w:sz w:val="20"/>
          <w:szCs w:val="20"/>
          <w:lang w:val="hy-AM"/>
        </w:rPr>
      </w:pPr>
      <w:r xmlns:w="http://schemas.openxmlformats.org/wordprocessingml/2006/main" w:rsidRPr="00F51251">
        <w:rPr>
          <w:rFonts w:ascii="GHEA Grapalat" w:hAnsi="GHEA Grapalat"/>
          <w:sz w:val="20"/>
          <w:szCs w:val="20"/>
          <w:lang w:val="hy-AM"/>
        </w:rPr>
        <w:t xml:space="preserve">По смыслу настоящего пункта членами семьи считаются отец, мать, муж, родители мужа, бабушка, дедушка, сестра, брат, дети, муж и дети сестры или брата.</w:t>
      </w:r>
    </w:p>
    <w:p w:rsidR="00950D0E" w:rsidRPr="00F51251" w:rsidRDefault="00950D0E" w:rsidP="00106D44">
      <w:pPr xmlns:w="http://schemas.openxmlformats.org/wordprocessingml/2006/main">
        <w:tabs>
          <w:tab w:val="left" w:pos="426"/>
        </w:tabs>
        <w:jc w:val="both"/>
        <w:rPr>
          <w:rFonts w:ascii="GHEA Grapalat" w:hAnsi="GHEA Grapalat" w:cs="Arial"/>
          <w:sz w:val="20"/>
          <w:lang w:val="hy-AM"/>
        </w:rPr>
      </w:pPr>
      <w:r xmlns:w="http://schemas.openxmlformats.org/wordprocessingml/2006/main" w:rsidRPr="00F51251">
        <w:rPr>
          <w:rFonts w:ascii="GHEA Grapalat" w:hAnsi="GHEA Grapalat" w:cs="Arial Armenian"/>
          <w:sz w:val="20"/>
          <w:lang w:val="hy-AM"/>
        </w:rPr>
        <w:t xml:space="preserve">2.4 В случае признания </w:t>
      </w:r>
      <w:r xmlns:w="http://schemas.openxmlformats.org/wordprocessingml/2006/main" w:rsidRPr="00F51251">
        <w:rPr>
          <w:rFonts w:ascii="GHEA Grapalat" w:hAnsi="GHEA Grapalat" w:cs="Sylfaen"/>
          <w:sz w:val="20"/>
          <w:lang w:val="hy-AM"/>
        </w:rPr>
        <w:t xml:space="preserve">участника </w:t>
      </w:r>
      <w:r xmlns:w="http://schemas.openxmlformats.org/wordprocessingml/2006/main" w:rsidRPr="00F51251">
        <w:rPr>
          <w:rFonts w:ascii="GHEA Grapalat" w:hAnsi="GHEA Grapalat" w:cs="Arial"/>
          <w:sz w:val="20"/>
          <w:lang w:val="hy-AM"/>
        </w:rPr>
        <w:t xml:space="preserve">отобранным участником он представляет квалификационную гарантию 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hy-AM"/>
        </w:rPr>
        <w:t xml:space="preserve">в размере 15 процентов от поданного им ценового предложения в течение срока и в порядке, предусмотренных статьей 35. Квалификационная гарантия не представляется, если выбранного участника или продукцию, поставляемую им в качестве официального представителя в рамках данной процедуры, организация-производитель на дату вскрытия заявок имеет международные престижные организации (Fitch, Moody's, </w:t>
      </w:r>
      <w:hyperlink xmlns:w="http://schemas.openxmlformats.org/wordprocessingml/2006/main" xmlns:r="http://schemas.openxmlformats.org/officeDocument/2006/relationships" r:id="rId8" w:tgtFrame="_blank" w:history="1">
        <w:r xmlns:w="http://schemas.openxmlformats.org/wordprocessingml/2006/main" w:rsidRPr="00F51251">
          <w:rPr>
            <w:rFonts w:ascii="GHEA Grapalat" w:hAnsi="GHEA Grapalat"/>
            <w:sz w:val="20"/>
            <w:szCs w:val="20"/>
            <w:lang w:val="hy-AM"/>
          </w:rPr>
          <w:t xml:space="preserve">Standard &amp; Poor's</w:t>
        </w:r>
      </w:hyperlink>
      <w:r xmlns:w="http://schemas.openxmlformats.org/wordprocessingml/2006/main" w:rsidRPr="00F51251">
        <w:rPr>
          <w:rFonts w:ascii="Courier New" w:hAnsi="Courier New" w:cs="Courier New"/>
          <w:sz w:val="20"/>
          <w:szCs w:val="20"/>
          <w:lang w:val="hy-AM"/>
        </w:rPr>
        <w:t xml:space="preserve"> </w:t>
      </w:r>
      <w:r xmlns:w="http://schemas.openxmlformats.org/wordprocessingml/2006/main" w:rsidRPr="00F51251">
        <w:rPr>
          <w:rFonts w:ascii="GHEA Grapalat" w:hAnsi="GHEA Grapalat"/>
          <w:sz w:val="20"/>
          <w:szCs w:val="20"/>
          <w:lang w:val="hy-AM"/>
        </w:rPr>
        <w:t xml:space="preserve">) рейтинг кредитоспособности не ниже суверенного рейтинга, присвоенного Республике Армения.</w:t>
      </w:r>
      <w:r xmlns:w="http://schemas.openxmlformats.org/wordprocessingml/2006/main" w:rsidRPr="00F51251" w:rsidDel="00EA4B24">
        <w:rPr>
          <w:rFonts w:ascii="GHEA Grapalat" w:hAnsi="GHEA Grapalat" w:cs="Arial"/>
          <w:sz w:val="20"/>
          <w:lang w:val="hy-AM"/>
        </w:rPr>
        <w:t xml:space="preserve"> </w:t>
      </w:r>
      <w:r xmlns:w="http://schemas.openxmlformats.org/wordprocessingml/2006/main" w:rsidRPr="00F51251">
        <w:rPr>
          <w:rFonts w:ascii="GHEA Grapalat" w:hAnsi="GHEA Grapalat" w:cs="Arial"/>
          <w:sz w:val="20"/>
          <w:lang w:val="hy-AM"/>
        </w:rPr>
        <w:t xml:space="preserve">:</w:t>
      </w:r>
    </w:p>
    <w:p w:rsidR="00950D0E" w:rsidRPr="00F51251" w:rsidRDefault="00950D0E" w:rsidP="00106D44">
      <w:pPr xmlns:w="http://schemas.openxmlformats.org/wordprocessingml/2006/main">
        <w:pStyle w:val="norm"/>
        <w:tabs>
          <w:tab w:val="left" w:pos="426"/>
        </w:tabs>
        <w:spacing w:line="240" w:lineRule="auto"/>
        <w:ind w:firstLine="0"/>
        <w:rPr>
          <w:rFonts w:ascii="GHEA Grapalat" w:hAnsi="GHEA Grapalat" w:cs="Sylfaen"/>
          <w:sz w:val="20"/>
          <w:szCs w:val="24"/>
          <w:lang w:val="af-ZA" w:eastAsia="en-US"/>
        </w:rPr>
      </w:pP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val="hy-AM" w:eastAsia="en-US"/>
        </w:rPr>
        <w:t xml:space="preserve">2.5 Договор, заключаемый в рамках настоящей процедуры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val="hy-AM" w:eastAsia="en-US"/>
        </w:rPr>
        <w:t xml:space="preserve">может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быть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val="hy-AM" w:eastAsia="en-US"/>
        </w:rPr>
        <w:t xml:space="preserve">реализован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val="hy-AM" w:eastAsia="en-US"/>
        </w:rPr>
        <w:t xml:space="preserve">агентство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val="hy-AM" w:eastAsia="en-US"/>
        </w:rPr>
        <w:t xml:space="preserve">договор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val="hy-AM" w:eastAsia="en-US"/>
        </w:rPr>
        <w:t xml:space="preserve">запечатывать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val="hy-AM" w:eastAsia="en-US"/>
        </w:rPr>
        <w:t xml:space="preserve">через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eastAsia="en-US"/>
        </w:rPr>
        <w:t xml:space="preserve">Агентство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eastAsia="en-US"/>
        </w:rPr>
        <w:t xml:space="preserve">контракта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eastAsia="en-US"/>
        </w:rPr>
        <w:t xml:space="preserve">сторона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eastAsia="en-US"/>
        </w:rPr>
        <w:t xml:space="preserve">нет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eastAsia="en-US"/>
        </w:rPr>
        <w:t xml:space="preserve">может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eastAsia="en-US"/>
        </w:rPr>
        <w:t xml:space="preserve">быть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eastAsia="en-US"/>
        </w:rPr>
        <w:t xml:space="preserve">настоящим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eastAsia="en-US"/>
        </w:rPr>
        <w:t xml:space="preserve">к процедуре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lang w:val="af-ZA"/>
        </w:rPr>
        <w:t xml:space="preserve">(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в то же время</w:t>
      </w:r>
      <w:r xmlns:w="http://schemas.openxmlformats.org/wordprocessingml/2006/main" w:rsidRPr="00F51251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</w:rPr>
        <w:t xml:space="preserve">часть </w:t>
      </w:r>
      <w:r xmlns:w="http://schemas.openxmlformats.org/wordprocessingml/2006/main" w:rsidRPr="00F51251">
        <w:rPr>
          <w:rFonts w:ascii="GHEA Grapalat" w:hAnsi="GHEA Grapalat" w:cs="Sylfaen"/>
          <w:sz w:val="20"/>
          <w:lang w:val="af-ZA"/>
        </w:rPr>
        <w:t xml:space="preserve">)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eastAsia="en-US"/>
        </w:rPr>
        <w:t xml:space="preserve">принять участие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eastAsia="en-US"/>
        </w:rPr>
        <w:t xml:space="preserve">цель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eastAsia="en-US"/>
        </w:rPr>
        <w:t xml:space="preserve">приложение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eastAsia="en-US"/>
        </w:rPr>
        <w:t xml:space="preserve">представлено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eastAsia="en-US"/>
        </w:rPr>
        <w:t xml:space="preserve">участник</w:t>
      </w:r>
      <w:r xmlns:w="http://schemas.openxmlformats.org/wordprocessingml/2006/main"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​</w:t>
      </w:r>
    </w:p>
    <w:p w:rsidR="00950D0E" w:rsidRPr="00F51251" w:rsidRDefault="00950D0E" w:rsidP="00106D44">
      <w:pPr xmlns:w="http://schemas.openxmlformats.org/wordprocessingml/2006/main">
        <w:pStyle w:val="23"/>
        <w:tabs>
          <w:tab w:val="left" w:pos="426"/>
        </w:tabs>
        <w:spacing w:line="240" w:lineRule="auto"/>
        <w:ind w:firstLine="0"/>
        <w:rPr>
          <w:rFonts w:ascii="GHEA Grapalat" w:hAnsi="GHEA Grapalat" w:cs="Sylfaen"/>
          <w:szCs w:val="24"/>
        </w:rPr>
      </w:pPr>
      <w:r xmlns:w="http://schemas.openxmlformats.org/wordprocessingml/2006/main" w:rsidRPr="00F51251">
        <w:rPr>
          <w:rFonts w:ascii="GHEA Grapalat" w:hAnsi="GHEA Grapalat" w:cs="Sylfaen"/>
          <w:szCs w:val="24"/>
        </w:rPr>
        <w:lastRenderedPageBreak xmlns:w="http://schemas.openxmlformats.org/wordprocessingml/2006/main"/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2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hy-AM"/>
        </w:rPr>
        <w:t xml:space="preserve">. 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6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участников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может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являются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настоящим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к процедуре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участвовать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вместе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активность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в порядке 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(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консорциум 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)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.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Похожий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в случае 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:</w:t>
      </w:r>
    </w:p>
    <w:p w:rsidR="00950D0E" w:rsidRPr="00F51251" w:rsidRDefault="00950D0E" w:rsidP="00106D44">
      <w:pPr xmlns:w="http://schemas.openxmlformats.org/wordprocessingml/2006/main">
        <w:pStyle w:val="23"/>
        <w:tabs>
          <w:tab w:val="left" w:pos="426"/>
        </w:tabs>
        <w:spacing w:line="240" w:lineRule="auto"/>
        <w:ind w:firstLine="0"/>
        <w:rPr>
          <w:rFonts w:ascii="GHEA Grapalat" w:hAnsi="GHEA Grapalat" w:cs="Sylfaen"/>
          <w:szCs w:val="24"/>
        </w:rPr>
      </w:pP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1)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совместно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активность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контракта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с боков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любой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один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нет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может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одинаковый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к процедуре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</w:rPr>
        <w:t xml:space="preserve">( </w:t>
      </w:r>
      <w:r xmlns:w="http://schemas.openxmlformats.org/wordprocessingml/2006/main" w:rsidRPr="00F51251">
        <w:rPr>
          <w:rFonts w:ascii="GHEA Grapalat" w:hAnsi="GHEA Grapalat" w:cs="Sylfaen"/>
          <w:lang w:val="en-US"/>
        </w:rPr>
        <w:t xml:space="preserve">в то же время</w:t>
      </w:r>
      <w:r xmlns:w="http://schemas.openxmlformats.org/wordprocessingml/2006/main" w:rsidRPr="00F51251">
        <w:rPr>
          <w:rFonts w:ascii="GHEA Grapalat" w:hAnsi="GHEA Grapalat" w:cs="Sylfaen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lang w:val="en-US"/>
        </w:rPr>
        <w:t xml:space="preserve">часть </w:t>
      </w:r>
      <w:r xmlns:w="http://schemas.openxmlformats.org/wordprocessingml/2006/main" w:rsidRPr="00F51251">
        <w:rPr>
          <w:rFonts w:ascii="GHEA Grapalat" w:hAnsi="GHEA Grapalat" w:cs="Sylfaen"/>
        </w:rPr>
        <w:t xml:space="preserve">)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отправить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отдельно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Применение 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: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присутствует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абзац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требовать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несоблюдение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в 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случае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заявок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открытие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на сессии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отклоненный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являются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как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вместе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активность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по порядку 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,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так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электронная почта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отдельно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представлен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приложения 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.</w:t>
      </w:r>
    </w:p>
    <w:p w:rsidR="00950D0E" w:rsidRPr="00F51251" w:rsidRDefault="00950D0E" w:rsidP="00106D44">
      <w:pPr xmlns:w="http://schemas.openxmlformats.org/wordprocessingml/2006/main">
        <w:pStyle w:val="23"/>
        <w:tabs>
          <w:tab w:val="left" w:pos="426"/>
        </w:tabs>
        <w:spacing w:line="240" w:lineRule="auto"/>
        <w:ind w:firstLine="0"/>
        <w:rPr>
          <w:rFonts w:ascii="GHEA Grapalat" w:hAnsi="GHEA Grapalat" w:cs="Sylfaen"/>
          <w:szCs w:val="24"/>
          <w:lang w:val="hy-AM"/>
        </w:rPr>
      </w:pP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2)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Участники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утомительный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являются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вместе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и: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совместно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ответственность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hy-AM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Более того,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hy-AM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консорциума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член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от консорциума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вне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прийти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случай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консорциума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с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en-US"/>
        </w:rPr>
        <w:t xml:space="preserve">донору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​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запечатанный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контракт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в одностороннем порядке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решается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является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и: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консорциума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члены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к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применяется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являются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по контракту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запланировано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ответственность</w:t>
      </w:r>
      <w:r xmlns:w="http://schemas.openxmlformats.org/wordprocessingml/2006/main" w:rsidRPr="00F51251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ru-RU"/>
        </w:rPr>
        <w:t xml:space="preserve">средства </w:t>
      </w:r>
      <w:r xmlns:w="http://schemas.openxmlformats.org/wordprocessingml/2006/main" w:rsidRPr="00F51251">
        <w:rPr>
          <w:rFonts w:ascii="GHEA Grapalat" w:hAnsi="GHEA Grapalat" w:cs="Sylfaen"/>
          <w:szCs w:val="24"/>
          <w:lang w:val="hy-AM"/>
        </w:rPr>
        <w:t xml:space="preserve">.</w:t>
      </w:r>
    </w:p>
    <w:p w:rsidR="00532D6C" w:rsidRPr="00950D0E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3. </w:t>
      </w:r>
      <w:r xmlns:w="http://schemas.openxmlformats.org/wordprocessingml/2006/main" w:rsidRPr="0076273B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ПРИГЛАШЕНИЕ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 </w:t>
      </w:r>
      <w:r xmlns:w="http://schemas.openxmlformats.org/wordprocessingml/2006/main" w:rsidRPr="0076273B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ОБЪЯСНЕНИЕ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 </w:t>
      </w:r>
      <w:r xmlns:w="http://schemas.openxmlformats.org/wordprocessingml/2006/main" w:rsidRPr="0076273B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76273B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ПРИГЛАШЕНИЕ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76273B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ПЕРЕМЕНА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76273B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ВЫПОЛНИТЬ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76273B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ПРОЦЕДУРА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3.1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Статья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29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Закона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статьи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по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словам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участника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верно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имеет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от клиента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требовать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приглашения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разъяснение.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Участник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верно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имеет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презентация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крайний срок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по истечении срока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по меньшей мере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пять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календарь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день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перед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письменным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комитетом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требовать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приглашения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разъяснение.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Комиссия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запрос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сделанный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участнику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разъяснение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предоставление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в письменной форме</w:t>
      </w:r>
      <w:r xmlns:w="http://schemas.openxmlformats.org/wordprocessingml/2006/main" w:rsidRPr="00532D6C" w:rsidDel="00197D76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запрос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получать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в день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следующий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два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календарь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дня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в течение. 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4"/>
          <w:vertAlign w:val="superscript"/>
          <w:lang w:val="en-US"/>
        </w:rPr>
        <w:t xml:space="preserve">5:00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3.2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Опрос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разъяснения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содержание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заявление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разъяснение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предоставить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день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опубликовано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 сайте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procurement.am.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активный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информационный бюллетень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далее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информационный бюллетень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«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Закупки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объявления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отделение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«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Приглашения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разъяснения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касательно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объявления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в подразделе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без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упомянуть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запрос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сделанный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данные.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4"/>
          <w:lang w:val="af-ZA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Arial Unicode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3.3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Разъяснение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предоставляется,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если 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: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запрос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выполненный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отдел,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который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период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 нарушением 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как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также, 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запрос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вне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приглашения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содержание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из кадра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запрос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относится 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последний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быть рекомендованным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товаров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технический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характеристики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здесь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 приглашению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технический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характеристики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эквивалентность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согласно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softHyphen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ответу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.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котором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участник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в письменной форме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быть уведомлен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разъяснение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не предоставлять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фонды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опрос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получать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в день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следующий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два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календарь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дня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во время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Arial Unicode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3.4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презентация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крайний срок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 истечении срока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 меньшей мере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пять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календарь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день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предстоящий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приглашении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выполненный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изменения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.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Изменение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выполнять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день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следующий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три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календарь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дня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течение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изменять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выполнять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их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предоставить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условия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заявление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опубликовано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информационном бюллетене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.</w:t>
      </w:r>
      <w:r xmlns:w="http://schemas.openxmlformats.org/wordprocessingml/2006/main"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</w:p>
    <w:p w:rsidR="00532D6C" w:rsidRDefault="00532D6C" w:rsidP="00106D44">
      <w:pPr xmlns:w="http://schemas.openxmlformats.org/wordprocessingml/2006/main"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3.5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Уникальный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ВОЗ?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верно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имеет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приглашении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изменений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производительность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крайний срок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срок годности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электронный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почты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через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оценщик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комиссии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секретарю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представлять на рассмотрение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оправдания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приглашению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предмет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характеристики: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закону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соревнование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обеспечение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дискриминация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исключение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требования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 точки зрения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без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упомянуть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имя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Фамилия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Представлено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оправдания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приемлемый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рассматриваться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оценщик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комиссия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срок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 ними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обусловленный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изменения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выполнять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приглашении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:rsidR="009347A4" w:rsidRPr="009347A4" w:rsidRDefault="009347A4" w:rsidP="00106D44">
      <w:pPr xmlns:w="http://schemas.openxmlformats.org/wordprocessingml/2006/main">
        <w:tabs>
          <w:tab w:val="left" w:pos="426"/>
        </w:tabs>
        <w:autoSpaceDE w:val="0"/>
        <w:autoSpaceDN w:val="0"/>
        <w:adjustRightInd w:val="0"/>
        <w:jc w:val="both"/>
        <w:rPr>
          <w:rFonts w:ascii="GHEA Grapalat" w:hAnsi="GHEA Grapalat" w:cs="Arial Unicode"/>
          <w:sz w:val="20"/>
          <w:lang w:val="hy-AM"/>
        </w:rPr>
      </w:pPr>
      <w:r xmlns:w="http://schemas.openxmlformats.org/wordprocessingml/2006/main" w:rsidRPr="00A71D81">
        <w:rPr>
          <w:rFonts w:ascii="GHEA Grapalat" w:hAnsi="GHEA Grapalat" w:cs="Arial Unicode"/>
          <w:sz w:val="20"/>
          <w:lang w:val="hy-AM"/>
        </w:rPr>
        <w:t xml:space="preserve">3.6 </w:t>
      </w:r>
      <w:r xmlns:w="http://schemas.openxmlformats.org/wordprocessingml/2006/main" w:rsidRPr="00A71D81">
        <w:rPr>
          <w:rFonts w:ascii="GHEA Grapalat" w:hAnsi="GHEA Grapalat" w:cs="Sylfaen"/>
          <w:sz w:val="20"/>
          <w:lang w:val="hy-AM"/>
        </w:rPr>
        <w:t xml:space="preserve">Приглашение</w:t>
      </w:r>
      <w:r xmlns:w="http://schemas.openxmlformats.org/wordprocessingml/2006/main" w:rsidRPr="00A71D81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A71D81">
        <w:rPr>
          <w:rFonts w:ascii="GHEA Grapalat" w:hAnsi="GHEA Grapalat" w:cs="Sylfaen"/>
          <w:sz w:val="20"/>
          <w:lang w:val="hy-AM"/>
        </w:rPr>
        <w:t xml:space="preserve">изменения</w:t>
      </w:r>
      <w:r xmlns:w="http://schemas.openxmlformats.org/wordprocessingml/2006/main" w:rsidRPr="00A71D81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A71D81">
        <w:rPr>
          <w:rFonts w:ascii="GHEA Grapalat" w:hAnsi="GHEA Grapalat" w:cs="Sylfaen"/>
          <w:sz w:val="20"/>
          <w:lang w:val="hy-AM"/>
        </w:rPr>
        <w:t xml:space="preserve">нужно сделать</w:t>
      </w:r>
      <w:r xmlns:w="http://schemas.openxmlformats.org/wordprocessingml/2006/main" w:rsidRPr="00A71D81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A71D81">
        <w:rPr>
          <w:rFonts w:ascii="GHEA Grapalat" w:hAnsi="GHEA Grapalat" w:cs="Sylfaen"/>
          <w:sz w:val="20"/>
          <w:lang w:val="hy-AM"/>
        </w:rPr>
        <w:t xml:space="preserve">случай</w:t>
      </w:r>
      <w:r xmlns:w="http://schemas.openxmlformats.org/wordprocessingml/2006/main" w:rsidRPr="00A71D81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A71D81">
        <w:rPr>
          <w:rFonts w:ascii="GHEA Grapalat" w:hAnsi="GHEA Grapalat" w:cs="Sylfaen"/>
          <w:sz w:val="20"/>
          <w:lang w:val="hy-AM"/>
        </w:rPr>
        <w:t xml:space="preserve">приложения</w:t>
      </w:r>
      <w:r xmlns:w="http://schemas.openxmlformats.org/wordprocessingml/2006/main" w:rsidRPr="00A71D81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A71D81">
        <w:rPr>
          <w:rFonts w:ascii="GHEA Grapalat" w:hAnsi="GHEA Grapalat" w:cs="Sylfaen"/>
          <w:sz w:val="20"/>
          <w:lang w:val="hy-AM"/>
        </w:rPr>
        <w:t xml:space="preserve">представить</w:t>
      </w:r>
      <w:r xmlns:w="http://schemas.openxmlformats.org/wordprocessingml/2006/main" w:rsidRPr="00A71D81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A71D81">
        <w:rPr>
          <w:rFonts w:ascii="GHEA Grapalat" w:hAnsi="GHEA Grapalat" w:cs="Sylfaen"/>
          <w:sz w:val="20"/>
          <w:lang w:val="hy-AM"/>
        </w:rPr>
        <w:t xml:space="preserve">крайний срок</w:t>
      </w:r>
      <w:r xmlns:w="http://schemas.openxmlformats.org/wordprocessingml/2006/main" w:rsidRPr="00A71D81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A71D81">
        <w:rPr>
          <w:rFonts w:ascii="GHEA Grapalat" w:hAnsi="GHEA Grapalat" w:cs="Sylfaen"/>
          <w:sz w:val="20"/>
          <w:lang w:val="hy-AM"/>
        </w:rPr>
        <w:t xml:space="preserve">посчитал</w:t>
      </w:r>
      <w:r xmlns:w="http://schemas.openxmlformats.org/wordprocessingml/2006/main" w:rsidRPr="00A71D81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A71D81">
        <w:rPr>
          <w:rFonts w:ascii="GHEA Grapalat" w:hAnsi="GHEA Grapalat" w:cs="Sylfaen"/>
          <w:sz w:val="20"/>
          <w:lang w:val="hy-AM"/>
        </w:rPr>
        <w:t xml:space="preserve">является</w:t>
      </w:r>
      <w:r xmlns:w="http://schemas.openxmlformats.org/wordprocessingml/2006/main" w:rsidRPr="00A71D81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A71D81">
        <w:rPr>
          <w:rFonts w:ascii="GHEA Grapalat" w:hAnsi="GHEA Grapalat" w:cs="Sylfaen"/>
          <w:sz w:val="20"/>
          <w:lang w:val="hy-AM"/>
        </w:rPr>
        <w:t xml:space="preserve">что</w:t>
      </w:r>
      <w:r xmlns:w="http://schemas.openxmlformats.org/wordprocessingml/2006/main" w:rsidRPr="00A71D81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A71D81">
        <w:rPr>
          <w:rFonts w:ascii="GHEA Grapalat" w:hAnsi="GHEA Grapalat" w:cs="Sylfaen"/>
          <w:sz w:val="20"/>
          <w:lang w:val="hy-AM"/>
        </w:rPr>
        <w:t xml:space="preserve">изменений</w:t>
      </w:r>
      <w:r xmlns:w="http://schemas.openxmlformats.org/wordprocessingml/2006/main" w:rsidRPr="00A71D81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A71D81">
        <w:rPr>
          <w:rFonts w:ascii="GHEA Grapalat" w:hAnsi="GHEA Grapalat" w:cs="Sylfaen"/>
          <w:sz w:val="20"/>
          <w:lang w:val="hy-AM"/>
        </w:rPr>
        <w:t xml:space="preserve">о</w:t>
      </w:r>
      <w:r xmlns:w="http://schemas.openxmlformats.org/wordprocessingml/2006/main" w:rsidRPr="00A71D81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A71D81">
        <w:rPr>
          <w:rFonts w:ascii="GHEA Grapalat" w:hAnsi="GHEA Grapalat" w:cs="Sylfaen"/>
          <w:sz w:val="20"/>
          <w:lang w:val="hy-AM"/>
        </w:rPr>
        <w:t xml:space="preserve">в информационном бюллетене</w:t>
      </w:r>
      <w:r xmlns:w="http://schemas.openxmlformats.org/wordprocessingml/2006/main" w:rsidRPr="00A71D81">
        <w:rPr>
          <w:rFonts w:ascii="GHEA Grapalat" w:hAnsi="GHEA Grapalat" w:cs="Arial"/>
          <w:sz w:val="20"/>
          <w:lang w:val="hy-AM"/>
        </w:rPr>
        <w:t xml:space="preserve"> </w:t>
      </w:r>
      <w:r xmlns:w="http://schemas.openxmlformats.org/wordprocessingml/2006/main" w:rsidRPr="00A71D81">
        <w:rPr>
          <w:rFonts w:ascii="GHEA Grapalat" w:hAnsi="GHEA Grapalat" w:cs="Sylfaen"/>
          <w:sz w:val="20"/>
          <w:lang w:val="hy-AM"/>
        </w:rPr>
        <w:t xml:space="preserve">заявление</w:t>
      </w:r>
      <w:r xmlns:w="http://schemas.openxmlformats.org/wordprocessingml/2006/main" w:rsidRPr="00A71D81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A71D81">
        <w:rPr>
          <w:rFonts w:ascii="GHEA Grapalat" w:hAnsi="GHEA Grapalat" w:cs="Sylfaen"/>
          <w:sz w:val="20"/>
          <w:lang w:val="hy-AM"/>
        </w:rPr>
        <w:t xml:space="preserve">публикация</w:t>
      </w:r>
      <w:r xmlns:w="http://schemas.openxmlformats.org/wordprocessingml/2006/main" w:rsidRPr="00A71D81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A71D81">
        <w:rPr>
          <w:rFonts w:ascii="GHEA Grapalat" w:hAnsi="GHEA Grapalat" w:cs="Tahoma"/>
          <w:sz w:val="20"/>
          <w:lang w:val="hy-AM"/>
        </w:rPr>
        <w:t xml:space="preserve">со </w:t>
      </w:r>
      <w:r xmlns:w="http://schemas.openxmlformats.org/wordprocessingml/2006/main" w:rsidRPr="00A71D81">
        <w:rPr>
          <w:rFonts w:ascii="GHEA Grapalat" w:hAnsi="GHEA Grapalat" w:cs="Sylfaen"/>
          <w:sz w:val="20"/>
          <w:lang w:val="hy-AM"/>
        </w:rPr>
        <w:t xml:space="preserve">дня</w:t>
      </w:r>
      <w:r xmlns:w="http://schemas.openxmlformats.org/wordprocessingml/2006/main" w:rsidRPr="00A71D81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A71D81">
        <w:rPr>
          <w:rFonts w:ascii="GHEA Grapalat" w:hAnsi="GHEA Grapalat" w:cs="Sylfaen"/>
          <w:sz w:val="20"/>
          <w:lang w:val="hy-AM"/>
        </w:rPr>
        <w:t xml:space="preserve">Что</w:t>
      </w:r>
      <w:r xmlns:w="http://schemas.openxmlformats.org/wordprocessingml/2006/main" w:rsidRPr="00A71D81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A71D81">
        <w:rPr>
          <w:rFonts w:ascii="GHEA Grapalat" w:hAnsi="GHEA Grapalat" w:cs="Sylfaen"/>
          <w:sz w:val="20"/>
          <w:lang w:val="hy-AM"/>
        </w:rPr>
        <w:t xml:space="preserve">случай</w:t>
      </w:r>
      <w:r xmlns:w="http://schemas.openxmlformats.org/wordprocessingml/2006/main" w:rsidRPr="00A71D81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A71D81">
        <w:rPr>
          <w:rFonts w:ascii="GHEA Grapalat" w:hAnsi="GHEA Grapalat" w:cs="Sylfaen"/>
          <w:sz w:val="20"/>
          <w:lang w:val="hy-AM"/>
        </w:rPr>
        <w:t xml:space="preserve">участники</w:t>
      </w:r>
      <w:r xmlns:w="http://schemas.openxmlformats.org/wordprocessingml/2006/main" w:rsidRPr="00A71D81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A71D81">
        <w:rPr>
          <w:rFonts w:ascii="GHEA Grapalat" w:hAnsi="GHEA Grapalat" w:cs="Sylfaen"/>
          <w:sz w:val="20"/>
          <w:lang w:val="hy-AM"/>
        </w:rPr>
        <w:t xml:space="preserve">должен</w:t>
      </w:r>
      <w:r xmlns:w="http://schemas.openxmlformats.org/wordprocessingml/2006/main" w:rsidRPr="00A71D81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A71D81">
        <w:rPr>
          <w:rFonts w:ascii="GHEA Grapalat" w:hAnsi="GHEA Grapalat" w:cs="Sylfaen"/>
          <w:sz w:val="20"/>
          <w:lang w:val="hy-AM"/>
        </w:rPr>
        <w:t xml:space="preserve">являются</w:t>
      </w:r>
      <w:r xmlns:w="http://schemas.openxmlformats.org/wordprocessingml/2006/main" w:rsidRPr="00A71D81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A71D81">
        <w:rPr>
          <w:rFonts w:ascii="GHEA Grapalat" w:hAnsi="GHEA Grapalat" w:cs="Sylfaen"/>
          <w:sz w:val="20"/>
          <w:lang w:val="hy-AM"/>
        </w:rPr>
        <w:t xml:space="preserve">расширять</w:t>
      </w:r>
      <w:r xmlns:w="http://schemas.openxmlformats.org/wordprocessingml/2006/main" w:rsidRPr="00A71D81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A71D81">
        <w:rPr>
          <w:rFonts w:ascii="GHEA Grapalat" w:hAnsi="GHEA Grapalat" w:cs="Sylfaen"/>
          <w:sz w:val="20"/>
          <w:lang w:val="hy-AM"/>
        </w:rPr>
        <w:t xml:space="preserve">их</w:t>
      </w:r>
      <w:r xmlns:w="http://schemas.openxmlformats.org/wordprocessingml/2006/main" w:rsidRPr="00A71D81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A71D81">
        <w:rPr>
          <w:rFonts w:ascii="GHEA Grapalat" w:hAnsi="GHEA Grapalat" w:cs="Sylfaen"/>
          <w:sz w:val="20"/>
          <w:lang w:val="hy-AM"/>
        </w:rPr>
        <w:t xml:space="preserve">представлено</w:t>
      </w:r>
      <w:r xmlns:w="http://schemas.openxmlformats.org/wordprocessingml/2006/main" w:rsidRPr="00A71D81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A71D81">
        <w:rPr>
          <w:rFonts w:ascii="GHEA Grapalat" w:hAnsi="GHEA Grapalat" w:cs="Sylfaen"/>
          <w:sz w:val="20"/>
          <w:lang w:val="hy-AM"/>
        </w:rPr>
        <w:t xml:space="preserve">приложения</w:t>
      </w:r>
      <w:r xmlns:w="http://schemas.openxmlformats.org/wordprocessingml/2006/main" w:rsidRPr="00A71D81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A71D81">
        <w:rPr>
          <w:rFonts w:ascii="GHEA Grapalat" w:hAnsi="GHEA Grapalat" w:cs="Sylfaen"/>
          <w:sz w:val="20"/>
          <w:lang w:val="hy-AM"/>
        </w:rPr>
        <w:t xml:space="preserve">срок </w:t>
      </w:r>
      <w:r xmlns:w="http://schemas.openxmlformats.org/wordprocessingml/2006/main" w:rsidRPr="00A71D81">
        <w:rPr>
          <w:rFonts w:ascii="GHEA Grapalat" w:hAnsi="GHEA Grapalat" w:cs="Arial Unicode"/>
          <w:sz w:val="20"/>
          <w:lang w:val="hy-AM"/>
        </w:rPr>
        <w:t xml:space="preserve">действия </w:t>
      </w:r>
      <w:r xmlns:w="http://schemas.openxmlformats.org/wordprocessingml/2006/main" w:rsidRPr="00A71D81">
        <w:rPr>
          <w:rFonts w:ascii="GHEA Grapalat" w:hAnsi="GHEA Grapalat" w:cs="Sylfaen"/>
          <w:sz w:val="20"/>
          <w:lang w:val="hy-AM"/>
        </w:rPr>
        <w:t xml:space="preserve">гарантии</w:t>
      </w:r>
      <w:r xmlns:w="http://schemas.openxmlformats.org/wordprocessingml/2006/main" w:rsidRPr="00A71D81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A71D81">
        <w:rPr>
          <w:rFonts w:ascii="GHEA Grapalat" w:hAnsi="GHEA Grapalat" w:cs="Sylfaen"/>
          <w:sz w:val="20"/>
          <w:lang w:val="hy-AM"/>
        </w:rPr>
        <w:t xml:space="preserve">или</w:t>
      </w:r>
      <w:r xmlns:w="http://schemas.openxmlformats.org/wordprocessingml/2006/main" w:rsidRPr="00A71D81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A71D81">
        <w:rPr>
          <w:rFonts w:ascii="GHEA Grapalat" w:hAnsi="GHEA Grapalat" w:cs="Sylfaen"/>
          <w:sz w:val="20"/>
          <w:lang w:val="hy-AM"/>
        </w:rPr>
        <w:t xml:space="preserve">представлять на рассмотрение</w:t>
      </w:r>
      <w:r xmlns:w="http://schemas.openxmlformats.org/wordprocessingml/2006/main" w:rsidRPr="00A71D81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A71D81">
        <w:rPr>
          <w:rFonts w:ascii="GHEA Grapalat" w:hAnsi="GHEA Grapalat" w:cs="Sylfaen"/>
          <w:sz w:val="20"/>
          <w:lang w:val="hy-AM"/>
        </w:rPr>
        <w:t xml:space="preserve">приложения</w:t>
      </w:r>
      <w:r xmlns:w="http://schemas.openxmlformats.org/wordprocessingml/2006/main" w:rsidRPr="00A71D81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A71D81">
        <w:rPr>
          <w:rFonts w:ascii="GHEA Grapalat" w:hAnsi="GHEA Grapalat" w:cs="Sylfaen"/>
          <w:sz w:val="20"/>
          <w:lang w:val="hy-AM"/>
        </w:rPr>
        <w:t xml:space="preserve">новый</w:t>
      </w:r>
      <w:r xmlns:w="http://schemas.openxmlformats.org/wordprocessingml/2006/main" w:rsidRPr="00A71D81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A71D81">
        <w:rPr>
          <w:rFonts w:ascii="GHEA Grapalat" w:hAnsi="GHEA Grapalat" w:cs="Sylfaen"/>
          <w:sz w:val="20"/>
          <w:lang w:val="hy-AM"/>
        </w:rPr>
        <w:t xml:space="preserve">предоставлять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4.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ПОРЯДОК ПОДАЧИ ЗАЯВЛЕНИЯ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4.1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Здесь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 процедуре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комиссию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приложение.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приглашения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 основе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презентабельный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есть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Участник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представлять на рассмотрение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как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каждый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доза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так что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электронная почта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не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сколько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все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порции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приглашению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период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конец.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Приложение: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подготовки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заказ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описал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2-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приглашение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цитатной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части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расследования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подготовить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инструкция.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4.2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Процедура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необходимый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представлять на рассмотрение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комиссию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позже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чем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процедуры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заявление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приглашение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информационном бюллетене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быть опубликованным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следующий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 даты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="00106D44">
        <w:rPr>
          <w:rFonts w:ascii="GHEA Grapalat" w:eastAsia="Times New Roman" w:hAnsi="GHEA Grapalat" w:cs="Arial"/>
          <w:sz w:val="20"/>
          <w:szCs w:val="24"/>
          <w:lang w:val="hy-AM"/>
        </w:rPr>
        <w:t xml:space="preserve">ориентировочно </w:t>
      </w:r>
      <w:r xmlns:w="http://schemas.openxmlformats.org/wordprocessingml/2006/main" w:rsidR="0081474C">
        <w:rPr>
          <w:rFonts w:ascii="GHEA Grapalat" w:eastAsia="Times New Roman" w:hAnsi="GHEA Grapalat" w:cs="Sylfaen"/>
          <w:sz w:val="20"/>
          <w:szCs w:val="24"/>
          <w:lang w:val="hy-AM"/>
        </w:rPr>
        <w:t xml:space="preserve">в </w:t>
      </w:r>
      <w:r xmlns:w="http://schemas.openxmlformats.org/wordprocessingml/2006/main" w:rsidR="004C0DFD" w:rsidRPr="0097276F">
        <w:rPr>
          <w:rFonts w:ascii="Arial" w:eastAsia="Times New Roman" w:hAnsi="Arial" w:cs="Arial"/>
          <w:b/>
          <w:sz w:val="20"/>
          <w:szCs w:val="20"/>
          <w:lang w:val="hy-AM"/>
        </w:rPr>
        <w:t xml:space="preserve">2024 году</w:t>
      </w:r>
      <w:r xmlns:w="http://schemas.openxmlformats.org/wordprocessingml/2006/main" w:rsidR="004C0DFD"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13 декабря </w:t>
      </w:r>
      <w:r xmlns:w="http://schemas.openxmlformats.org/wordprocessingml/2006/main" w:rsidRPr="0097276F">
        <w:rPr>
          <w:rFonts w:ascii="GHEA Grapalat" w:eastAsia="Times New Roman" w:hAnsi="GHEA Grapalat" w:cs="Arial"/>
          <w:sz w:val="20"/>
          <w:szCs w:val="24"/>
          <w:lang w:val="hy-AM"/>
        </w:rPr>
        <w:t xml:space="preserve">в </w:t>
      </w:r>
      <w:r xmlns:w="http://schemas.openxmlformats.org/wordprocessingml/2006/main" w:rsidR="004C0DFD">
        <w:rPr>
          <w:rFonts w:ascii="Arial" w:eastAsia="Times New Roman" w:hAnsi="Arial" w:cs="Arial"/>
          <w:b/>
          <w:sz w:val="20"/>
          <w:szCs w:val="20"/>
          <w:lang w:val="hy-AM"/>
        </w:rPr>
        <w:t xml:space="preserve">14:00.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af-ZA"/>
        </w:rPr>
        <w:t xml:space="preserve">Туманян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af-ZA"/>
        </w:rPr>
        <w:t xml:space="preserve">поселок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Центральная улица, дом 1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адресу.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процедуры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получает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реестре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регистрация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комиссии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секретарь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Маргарит Чатинян.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Приложения: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секретаря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регистрация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реестре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согласно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квитанция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заказать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реестре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отмечая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регистрация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число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день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требованию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ссылка.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Приложения: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представить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крайний срок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истечении срока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после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реестре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они не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регистрация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чтобы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получить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день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следующий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два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работающий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дня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течение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секретаря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возвращаются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4.3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заявке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bookmarkStart xmlns:w="http://schemas.openxmlformats.org/wordprocessingml/2006/main" w:id="3" w:name="_Hlk9261647"/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1)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его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одобрено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2-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приглашение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 пунктом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2.1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части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заявление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отмечая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электронный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почты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адрес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налог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плательщика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бухгалтерский учет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число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активность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адрес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номер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телефона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который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включать: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(а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сертификация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приглашению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частичный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softHyphen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заморозок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права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требования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данные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согласие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</w:t>
      </w:r>
    </w:p>
    <w:p w:rsidR="00532D6C" w:rsidRPr="00532D6C" w:rsidRDefault="00532D6C" w:rsidP="00106D44">
      <w:pPr xmlns:w="http://schemas.openxmlformats.org/wordprocessingml/2006/main"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</w:t>
      </w: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сертификация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быть признанным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случай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здесь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приглашение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 пунктом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2.4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части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чтобы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срок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представлено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размеру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квалификация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предоставлять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представить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обязательство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заявление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процедуры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кадре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доминирующий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позиция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злоупотреблений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антиконкурентный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отсутствие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bookmarkStart xmlns:w="http://schemas.openxmlformats.org/wordprocessingml/2006/main" w:id="4" w:name="_Hlk9261892"/>
      <w:bookmarkEnd xmlns:w="http://schemas.openxmlformats.org/wordprocessingml/2006/main" w:id="3"/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г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заявление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процедуры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кадре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сам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взаимосвязаны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люди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его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учредил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более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чем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пятьдесят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процент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сам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принадлежащий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иметь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долю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организации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одновременный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участие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отсутствие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Cs w:val="24"/>
          <w:lang w:val="hy-AM" w:eastAsia="ru-RU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д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настоящий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бенефициары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касательно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декларация: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соответствии с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1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Декларация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представлено,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индивидуальный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предприниматель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физический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человек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в котором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участник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объявлено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выбрано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участник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то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по абзацу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декларация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который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с открытия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после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автоматический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манера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опубликовано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система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договор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запечатывать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решение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заявление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с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в то же время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опубликовано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также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в информационном бюллетене </w:t>
      </w:r>
      <w:r xmlns:w="http://schemas.openxmlformats.org/wordprocessingml/2006/main" w:rsidRPr="00532D6C">
        <w:rPr>
          <w:rFonts w:ascii="MS Mincho" w:eastAsia="MS Mincho" w:hAnsi="MS Mincho" w:cs="MS Mincho" w:hint="eastAsia"/>
          <w:sz w:val="20"/>
          <w:szCs w:val="20"/>
          <w:lang w:val="hy-AM" w:eastAsia="ru-RU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2)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его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предложенный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технический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такие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характеристики,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как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также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предложенный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товар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знак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бренд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имя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бренд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производителя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имя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далее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полный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описание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в котором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участник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представлять на рассмотрение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от одного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более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продюсеры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произведено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как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также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другой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товар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название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бренда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Имя: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отметка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имея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продукты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.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7:00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footnoteReference xmlns:w="http://schemas.openxmlformats.org/wordprocessingml/2006/main" w:id="1"/>
      </w:r>
    </w:p>
    <w:bookmarkEnd w:id="4"/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2)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его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одобренный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предложение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4)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агентство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копия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сторона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существование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человек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данные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если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быть запечатанным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быть выполнено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агентство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через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5)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совместно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активность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скопируй,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участники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 процедуре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участвует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вместе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активность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порядке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консорциум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bookmarkStart xmlns:w="http://schemas.openxmlformats.org/wordprocessingml/2006/main" w:id="5" w:name="_Hlk9262052"/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котором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вместе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активность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порядке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консорциум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здесь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 процедуре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случае</w:t>
      </w:r>
    </w:p>
    <w:p w:rsidR="00532D6C" w:rsidRPr="00532D6C" w:rsidRDefault="00532D6C" w:rsidP="00106D44">
      <w:pPr xmlns:w="http://schemas.openxmlformats.org/wordprocessingml/2006/main"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вместе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активность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 боков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любой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один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 процедуре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одновременно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часть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отправить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отдельно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Применение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присутствует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абзац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требовать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несоблюдение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открытие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 сессии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отклоненный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как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вместе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активность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порядку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так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электронная почта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отдельно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:rsidR="00532D6C" w:rsidRPr="00532D6C" w:rsidRDefault="00532D6C" w:rsidP="00106D44">
      <w:pPr xmlns:w="http://schemas.openxmlformats.org/wordprocessingml/2006/main"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вместе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активность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участники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дела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вождение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вместе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активность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отдельно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участник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вводится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договор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быть запечатанным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платежи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происходит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участнику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случае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когда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вместе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активность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дела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во время вождения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каждый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верно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имеет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действовать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все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участники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 имени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тогда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договор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быть запечатанным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 основе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платежи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происходит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представлено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участнику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bookmarkEnd w:id="5"/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5.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ЦЕНОВОЕ ПРЕДЛОЖЕНИЕ ПРИЛОЖЕНИЯ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5.1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Рекомендуется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ценности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кроме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включать: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транспорт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страхование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пошлины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налоги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 т. д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.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платежей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линия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затраты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меньше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 стоимости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Рекомендуется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расчет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нуждаться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быть представленным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по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запросу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5.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2: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Участник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стоимость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стоимость: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предсказуемый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прибыли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сумма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добавлен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налог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ингредиентов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состоящий из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расчета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виде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Значение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компоненты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расчет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разрыв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другой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подробности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они не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необходимый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представлено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м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партнер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сделки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линия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Армении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Республика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Состояние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бюджет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нуждаться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платить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добавлен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Налог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тогда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eastAsia="ru-RU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eastAsia="ru-RU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eastAsia="ru-RU"/>
        </w:rPr>
        <w:t xml:space="preserve">предложение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разделенный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 линией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тип налога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линия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быть оплаченным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размер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Участники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предложений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оценка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сравнение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реализуется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без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точку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налог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расчет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котором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 условии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отказа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если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добавлен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налог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столбцы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завершенный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только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цифрах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?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столбец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цифрах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только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письмах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добавлен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налог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столбцах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цифрах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между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доступный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несоответствие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однако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цифрах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любой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одного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общая сумма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соответствовать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столбце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 сумму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доза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число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неправильный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упомянуто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однако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предмет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имя: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правильный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завершенный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:rsidR="00532D6C" w:rsidRPr="00532D6C" w:rsidRDefault="00532D6C" w:rsidP="00106D44">
      <w:pPr xmlns:w="http://schemas.openxmlformats.org/wordprocessingml/2006/main"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добавленная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стоимость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налог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деньги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столбцах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цифрах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копейки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округлый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пять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десятичная: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вниз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весь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количество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пять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десятичный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из этого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более: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вверх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весь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число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​</w:t>
      </w:r>
    </w:p>
    <w:p w:rsidR="00532D6C" w:rsidRPr="00532D6C" w:rsidRDefault="00532D6C" w:rsidP="00106D44">
      <w:pPr xmlns:w="http://schemas.openxmlformats.org/wordprocessingml/2006/main">
        <w:tabs>
          <w:tab w:val="left" w:pos="0"/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добавлен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налог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столбцах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суммы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завершенный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как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цифрах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так что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электронная почта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буквами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соответствовать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друг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друга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столбце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завершенный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избыточный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слова,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которые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как результат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оказывается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существовать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без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№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Всего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котором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абзац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оценщик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комиссия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 оценке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основа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принятие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добавлен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налог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столбцах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завершенный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сумма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​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ф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столбцах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завершенный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копейки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цифрах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 w:eastAsia="ru-RU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5.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3: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Если: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быть запечатанным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стабильный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есть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тогда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предложение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один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количество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производительность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предложенный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общий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Цена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в котором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от участника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требовалось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, чтобы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он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представить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предложение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оправдания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любой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другой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тип: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информация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документы,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такие как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также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прибыли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размер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по приглашению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быть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 xml:space="preserve">ограниченным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6.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ПРИМЕНИТЬСЯ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ДЕЙСТВИЕ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СРОК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ЗАЯВКИ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ПЕРЕМЕНА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ВЫПОЛНИТЬ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ИХ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С: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ЗАБРАТЬ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ПРОЦЕДУРА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6.1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Статья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31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Закона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статьи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согласно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заявке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действительный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 закону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соответствующий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запечатывание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участник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прием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применение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отказ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процедура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несуществующий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быть объявлено.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6.2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Статья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31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Закона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статьи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мнению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участник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приглашение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пункте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4.2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части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указано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презентация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срок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изменить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взять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ее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приложение.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8.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ОТКРЫТИЕ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ОЦЕНКА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И: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РЕЗУЛЬТАТЫ: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КРАТКОЕ СОДЕРЖАНИЕ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ahoma"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8.1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</w:rPr>
        <w:t xml:space="preserve">открытие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</w:rPr>
        <w:t xml:space="preserve">будет сделано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комитет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открытие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оценка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на сессии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процедуры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заявление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приглашение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в информационном бюллетене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быть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опубликованным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следующий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с даты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106D44">
        <w:rPr>
          <w:rFonts w:ascii="GHEA Grapalat" w:eastAsia="Times New Roman" w:hAnsi="GHEA Grapalat" w:cs="Arial"/>
          <w:sz w:val="20"/>
          <w:szCs w:val="24"/>
        </w:rPr>
        <w:t xml:space="preserve">ожидается </w:t>
      </w:r>
      <w:r xmlns:w="http://schemas.openxmlformats.org/wordprocessingml/2006/main" w:rsidR="00106D44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="00106D44">
        <w:rPr>
          <w:rFonts w:ascii="GHEA Grapalat" w:eastAsia="Times New Roman" w:hAnsi="GHEA Grapalat" w:cs="Arial"/>
          <w:sz w:val="20"/>
          <w:szCs w:val="24"/>
          <w:lang w:val="hy-AM"/>
        </w:rPr>
        <w:t xml:space="preserve">2024 году</w:t>
      </w:r>
      <w:r xmlns:w="http://schemas.openxmlformats.org/wordprocessingml/2006/main" w:rsidR="004C0DFD"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="004C0DFD">
        <w:rPr>
          <w:rFonts w:ascii="Arial" w:eastAsia="Times New Roman" w:hAnsi="Arial" w:cs="Arial"/>
          <w:b/>
          <w:sz w:val="20"/>
          <w:szCs w:val="20"/>
          <w:lang w:val="hy-AM"/>
        </w:rPr>
        <w:t xml:space="preserve">13 декабря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14:00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.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открытие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оценка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на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сессии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комиссии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президент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сессия: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председатель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сессия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объявление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открыт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пещере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softHyphen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заявке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определенный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процедуры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в кадре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купить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товаров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цена: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один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номеру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выражается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как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также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представлено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участники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предложения: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один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номеру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выраженный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основа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принятие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письменный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​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2)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пункту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1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 суб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указанный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документы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президенту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сессия: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председателю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от перевода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после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комиссия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оценка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является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а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.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содержащий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конверты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сделать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представить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согласие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чтобы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открытие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соответствие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оценил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приложения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,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б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.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открыт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каждый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конверт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необходимые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предназначенные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документы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доступность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им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композиция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согласие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по приглашению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действующим условиям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3)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комиссии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президент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объявление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представлено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участники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предложения: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один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по номеру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выразил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основа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принятие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 буквах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письменный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​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8.2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оценил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приглашению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чтобы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​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Покупка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процедуры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порции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количество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семьдесят пять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не превышать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оценка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реализуется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презентация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крайний срок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истечь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с даты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xmlns:w="http://schemas.openxmlformats.org/wordprocessingml/2006/main" w:type="gramStart"/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включая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десять </w:t>
      </w:r>
      <w:proofErr xmlns:w="http://schemas.openxmlformats.org/wordprocessingml/2006/main" w:type="gramEnd"/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что?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превзойти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в случае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пятнадцать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работающий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дня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во время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достаточно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оценил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по приглашению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условия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соответствие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ставки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противоположный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оценил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недостаточный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отклоненный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в котором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открытие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оценка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на сессии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комиссия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отказ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приложения,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которых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отсутствующий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предложения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их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приглашения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требования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непоследовательный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8.3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участник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достаточно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оценил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представлено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участники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количества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минимум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представлено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моему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партнеру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предпочтение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принципе.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котором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комиссия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последовательно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места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занятый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участники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 принятии решения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предложений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оценка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сравнение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реализуется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без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приглашение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часть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5.2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точку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указанный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налог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денег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расчет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8.4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Если: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непоследовательность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место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найденный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цифрах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написано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между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тогда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основа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принял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написано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количество.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Если: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предложенный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цены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два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более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валюты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затем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 сравнению с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Армении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Республика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AMD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РА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Центральный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банк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открытие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дня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vertAlign w:val="superscript"/>
          <w:lang w:val="af-ZA"/>
        </w:rPr>
        <w:t xml:space="preserve">10:00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af-ZA"/>
        </w:rPr>
        <w:footnoteReference xmlns:w="http://schemas.openxmlformats.org/wordprocessingml/2006/main" w:id="2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 обменному курсу.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8.5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Ч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комиссии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подрядчика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коллег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между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переговоры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запрещенный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есть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кроме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когда?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 процедуре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один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м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партнер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чей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представлено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соответствовать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приглашения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требования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оценка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как результат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приглашения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требования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соответствующий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оцениваться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только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один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мой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партнер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предложенный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минимум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цен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равенства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случае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условия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удовлетворяющий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оценил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представлено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все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участники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представлено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превосходить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что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покупка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выполнять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предусмотренное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здесь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приглашение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часть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пункт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2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по абзацу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финансовый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средства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покупка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реализуется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15-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е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Закона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Статья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6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часть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 основе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на.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точка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соответствии с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проведенный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переговоры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привести 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только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предложенный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снижение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оплата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условия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 изменению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переговоры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руководить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одновременно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все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участники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</w:t>
      </w:r>
    </w:p>
    <w:p w:rsidR="00532D6C" w:rsidRPr="00532D6C" w:rsidDel="00992C40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2)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 закону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другой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случаи.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8.6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Комитет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приглашения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требования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достаточно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оценил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представлено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от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коллег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решение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объявление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последовательно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места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занятый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Участники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Продукция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покупки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комиссия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оценка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также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полный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описаний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согласие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приглашения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Требования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рекомендуется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минимум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цен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равенства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условия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удовлетворяющий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оценил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представлено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все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коллег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представлено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превосходить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процедуры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кадре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купить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товаров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покупки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 заявке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покупка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реализуется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15-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е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Закона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Статья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6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часть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 основе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последовательно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места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занятый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коллеги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решать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цель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комиссии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 сессии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предложенный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цен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снижение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цель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условия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softHyphen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удовлетворяющий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оценил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все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коллег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руководить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одновременный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переговоры,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 сессии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все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м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сотрудников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соответственно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власть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имея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представители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),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б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противоположный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комиссии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сессия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приостановленный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есть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один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работающий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дня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течение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комиссии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секретарь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достаточно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оценил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представлено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все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участники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электронный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манера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то же время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уведомление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цен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снижение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вокруг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одновременный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переговоров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вождение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день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время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дикий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color w:val="FF0000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переговоры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руководить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раньше,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чем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уведомление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быть отправленным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день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следующий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xmlns:w="http://schemas.openxmlformats.org/wordprocessingml/2006/main" w:type="gramStart"/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 даты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второй</w:t>
      </w:r>
      <w:proofErr xmlns:w="http://schemas.openxmlformats.org/wordprocessingml/2006/main" w:type="gramEnd"/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позже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чем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пятый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работающий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день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​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каждый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партнер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данные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данный момент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представлено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опубликовано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другой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коллег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для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переговоров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крайний срок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конец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м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партнер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обзор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ее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​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переговоров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крайний срок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истечь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данный момент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согласно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 этому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коллег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представлено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цены,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которые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они не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превосходить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заявке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определена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объявлено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последовательно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места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занятый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коллеги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,</w:t>
      </w:r>
    </w:p>
    <w:p w:rsidR="00532D6C" w:rsidRPr="00532D6C" w:rsidRDefault="00532D6C" w:rsidP="00106D44">
      <w:pPr xmlns:w="http://schemas.openxmlformats.org/wordprocessingml/2006/main"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ф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переговоров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крайний срок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истечь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данный момент,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 этому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участники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представлено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цены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превосходить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покупки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 заявке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тогда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оценщик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комиссия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переговоров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как результат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низкий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представлено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участнику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объявить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выбрано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участник: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 условии,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что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последний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Пломбируемый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 контракту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вечеринки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права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обязанности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сила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входить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покупки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 заявке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превосходящий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 размеру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дополнительный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финансовый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средства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быть запланированным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этого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 основе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вечеринки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между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запечатывать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на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котором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быть запечатанным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дополнительный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финансовый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средства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быть запланированным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следующий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пятнадцать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работающий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дня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течение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сроки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расширение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уплотнение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 даты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уплотнение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день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упал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 периоду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Настоящее время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абзац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соответствии с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запечатанный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контракт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решается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есть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уплотнение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следующий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шестьдесят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календарь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дня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течение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дополнительный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финансовый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средства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они не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запланировано </w:t>
      </w:r>
      <w:r xmlns:w="http://schemas.openxmlformats.org/wordprocessingml/2006/main" w:rsidRPr="00532D6C">
        <w:rPr>
          <w:rFonts w:ascii="MS Mincho" w:eastAsia="MS Mincho" w:hAnsi="MS Mincho" w:cs="MS Mincho" w:hint="eastAsia"/>
          <w:sz w:val="20"/>
          <w:szCs w:val="24"/>
          <w:lang w:val="hy-AM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есть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переговоров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крайний срок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истечь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данный момент,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 этому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участники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представлено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превосходить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заявке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минимум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равный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есть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процедура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37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Закона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статьи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части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точка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 основе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объявлено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никто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кроме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подраздела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Franklin Gothic Medium Cond"/>
          <w:sz w:val="20"/>
          <w:szCs w:val="24"/>
          <w:lang w:val="hy-AM"/>
        </w:rPr>
        <w:t xml:space="preserve">"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ж </w:t>
      </w:r>
      <w:r xmlns:w="http://schemas.openxmlformats.org/wordprocessingml/2006/main" w:rsidRPr="00532D6C">
        <w:rPr>
          <w:rFonts w:ascii="GHEA Grapalat" w:eastAsia="Times New Roman" w:hAnsi="GHEA Grapalat" w:cs="Franklin Gothic Medium Cond"/>
          <w:sz w:val="20"/>
          <w:szCs w:val="24"/>
          <w:lang w:val="hy-AM"/>
        </w:rPr>
        <w:t xml:space="preserve">"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абзацу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дело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8.7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Спрос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любой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копии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комиссии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секретарь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немедленно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предоставление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нравиться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требование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представлено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другой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участнику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Требовать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производительность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невозможности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требование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представлено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человеку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немедленно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предоставил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включено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документы,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к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которым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последний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знакомство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на месте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да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имеет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сфотографироваться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их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возвращаться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комиссии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секретарю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сессия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в течение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без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препятствовать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комиссии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нормальный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к деятельности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8.8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Если: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открытие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оценка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сессия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в течение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реализован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оценка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привести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softHyphen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записано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несоответствия: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приглашения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требования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относительно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комиссия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один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работающий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днем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приостановка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сессия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что?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комиссии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секретарь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одинаковый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день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электронный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манера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информирует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мой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партнер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предлагая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приостановка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период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конец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исправить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несоответствие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оценщик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комиссия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аргументированный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решение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67-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й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орден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точка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на основе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РА: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Состояние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дохода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комитета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через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проверить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участника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ов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6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Закона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статьи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часть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2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в точку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удовлетворить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по заявке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сертификация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Подлинность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присутствует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абзац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комитет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презентабельный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информация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нуждаться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по меньшей мере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содержать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данные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наименование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участника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участников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налог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плательщика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бухгалтерский учет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число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быть представленным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месяц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даты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года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несоответствие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быть записанным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Состояние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дохода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из комитета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полученный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информации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 основе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дальше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тогда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участнику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быть отправленным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 уведомлению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прикрепил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также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из комитета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полученный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информации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из оригинала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отсканирован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версия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Участнику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быть отправленным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уведомление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деталь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описал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цена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переправы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течение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найденный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все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несоответствия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8.9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Если: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8.8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приглашения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 точкой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срок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м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партнер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исправление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записано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тогда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несоответствие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последний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оценил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Удовлетворение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Противоположное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оценил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недостаточный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отклоненный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что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?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признанный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следующий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место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занятый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​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Если: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оценка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как результат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несоответствие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быть записанным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Состояние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дохода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из комитета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полученный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информации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результате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тогда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обдуманный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исправлено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если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предоставлено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информации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оплата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заземление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документа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из оригинала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распечатанная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сканированная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копия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10: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комиссии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член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секретарь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комиссии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 работе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открытие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 сессии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оказывается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последний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учредил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иметь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долю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организация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закрывать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родству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 родственниками мужа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подключен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человек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родитель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супруг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ребенок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брат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сестра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и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т.д.)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также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муж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родитель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ребенок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брат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сестра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человек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учредил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иметь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долю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организация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 процедуре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Если: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доступный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 точкой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тогда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условие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открытие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 сессии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немедленно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после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процедуры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отношению 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интересы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столкновение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имея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комиссии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член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секретарь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самонеприятие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отчеты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 процедуры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8.11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s-ES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s-ES"/>
        </w:rPr>
        <w:t xml:space="preserve">с открытия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s-ES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s-ES"/>
        </w:rPr>
        <w:t xml:space="preserve">от оценки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s-ES"/>
        </w:rPr>
        <w:t xml:space="preserve">после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s-ES"/>
        </w:rPr>
        <w:t xml:space="preserve">делается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s-ES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s-ES"/>
        </w:rPr>
        <w:t xml:space="preserve">Протокол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шоппинг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РА: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по законодательству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чтобы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: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 котором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комиссии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сессия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протокол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деталь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описал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оценка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как результат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записано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несоответствия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 ними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обусловленный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отказ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Основы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Протокол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подписание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комиссии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 сессии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члены.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8:12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комиссии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секретарь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открытие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оценка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сессия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с конца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после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поздно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чем</w:t>
      </w:r>
      <w:r xmlns:w="http://schemas.openxmlformats.org/wordprocessingml/2006/main" w:rsidRPr="00532D6C">
        <w:rPr>
          <w:rFonts w:ascii="GHEA Grapalat" w:eastAsia="Times New Roman" w:hAnsi="GHEA Grapalat" w:cs="Arial"/>
          <w:spacing w:val="-8"/>
          <w:sz w:val="24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следующий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работающий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день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1)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открытие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оценка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сессия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протокол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из оригинала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печатная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сканированная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версия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приглашение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 пункте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3.5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части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указанный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оправдания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для обсуждения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сводный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лист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, который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содержит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информация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также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оправдания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получать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даты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электронный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почты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адреса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относительно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публикация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информационный бюллетень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оправдания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они не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представил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тогда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комиссии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сессия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протокол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этого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происходит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соответствующий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примечания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2)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его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оценщик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комиссия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заявки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открытие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на сессии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члены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подписано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интересы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столкновение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отсутствие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объявлений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из оригиналов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распродано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сканированные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версии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публикация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Информационный бюллетень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Комиссия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члены,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которые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комиссии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работ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участвует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открытие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оценка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с сессии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после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приглашенный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на сессиях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подписание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в суб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заявления,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которые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в информационном бюллетене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секретарь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публикация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подписать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следующий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работающий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день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​</w:t>
      </w:r>
    </w:p>
    <w:p w:rsidR="00E82197" w:rsidRPr="00E82197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lang w:val="af-ZA"/>
        </w:rPr>
        <w:tab xmlns:w="http://schemas.openxmlformats.org/wordprocessingml/2006/main"/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8.13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Статья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6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Закона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статьи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​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часть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6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с точкой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запланировано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основы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в: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приложение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прийти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случай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клиента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вести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аргументированный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решение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на основе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на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уполномоченный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тело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участнику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включать: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является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шоппинг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к процессу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участвовать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верно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без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участники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в списке.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И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в котором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 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настоящим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в точку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указанный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решение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клиента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лидер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делает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является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покупки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процедура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несуществующий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будет объявлено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или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запечатанный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контракта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касательно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заявление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публиковать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или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контракт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односторонний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решить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о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заявление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опубликовать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hy-AM"/>
        </w:rPr>
        <w:t xml:space="preserve">уведомление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).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в день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следующий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На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hy-AM"/>
        </w:rPr>
        <w:t xml:space="preserve">десятый день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Решение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провести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следующий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день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это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предоставляется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в письменной форме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является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уполномоченный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к телу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и: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Участнику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Авторизовано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тело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участнику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включать: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является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шоппинг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к процессу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участвовать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верно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без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участники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в списке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решение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получать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следующий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сороковой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в день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следующий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пятый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Какой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день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?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решение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получать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следующий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сороковой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дня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по состоянию на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участвовать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к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решение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обращаться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касательно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инициирован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и: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незавершенный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судебный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работать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доступность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в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данном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случае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судебный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в случае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финальный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судебный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акт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сила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в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войти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в день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следующий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пятый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день,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если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судебный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экзамен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с результатом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решение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производительность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возможность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нет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</w:rPr>
        <w:t xml:space="preserve">исчезнувший </w:t>
      </w:r>
      <w:r xmlns:w="http://schemas.openxmlformats.org/wordprocessingml/2006/main" w:rsidR="00E82197" w:rsidRPr="00E82197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:rsidR="00E82197" w:rsidRPr="00E82197" w:rsidRDefault="00E82197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Более того, если:</w:t>
      </w:r>
    </w:p>
    <w:p w:rsidR="00E82197" w:rsidRPr="00E82197" w:rsidRDefault="00E82197" w:rsidP="00106D44">
      <w:pPr xmlns:w="http://schemas.openxmlformats.org/wordprocessingml/2006/main"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уполномоченный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в соответствии с настоящим пунктом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к телу</w:t>
      </w:r>
      <w:r xmlns:w="http://schemas.openxmlformats.org/wordprocessingml/2006/main"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решение</w:t>
      </w:r>
      <w:r xmlns:w="http://schemas.openxmlformats.org/wordprocessingml/2006/main"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быть представленным</w:t>
      </w:r>
      <w:r xmlns:w="http://schemas.openxmlformats.org/wordprocessingml/2006/main"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крайний срок</w:t>
      </w:r>
      <w:r xmlns:w="http://schemas.openxmlformats.org/wordprocessingml/2006/main"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истечь</w:t>
      </w:r>
      <w:r xmlns:w="http://schemas.openxmlformats.org/wordprocessingml/2006/main"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дня</w:t>
      </w:r>
      <w:r xmlns:w="http://schemas.openxmlformats.org/wordprocessingml/2006/main"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по состоянию на</w:t>
      </w:r>
      <w:r xmlns:w="http://schemas.openxmlformats.org/wordprocessingml/2006/main"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участник</w:t>
      </w:r>
      <w:r xmlns:w="http://schemas.openxmlformats.org/wordprocessingml/2006/main"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или</w:t>
      </w:r>
      <w:r xmlns:w="http://schemas.openxmlformats.org/wordprocessingml/2006/main"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контракт</w:t>
      </w:r>
      <w:r xmlns:w="http://schemas.openxmlformats.org/wordprocessingml/2006/main"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запечатанный</w:t>
      </w:r>
      <w:r xmlns:w="http://schemas.openxmlformats.org/wordprocessingml/2006/main"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человек</w:t>
      </w:r>
      <w:r xmlns:w="http://schemas.openxmlformats.org/wordprocessingml/2006/main"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платить</w:t>
      </w:r>
      <w:r xmlns:w="http://schemas.openxmlformats.org/wordprocessingml/2006/main"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является </w:t>
      </w:r>
      <w:r xmlns:w="http://schemas.openxmlformats.org/wordprocessingml/2006/main"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сумма заявки, контракта и/или квалификационного обеспечения, то заказчик не представляет в уполномоченный орган мотивированное решение о включении данного участника в список;</w:t>
      </w:r>
    </w:p>
    <w:p w:rsidR="00E82197" w:rsidRPr="00E82197" w:rsidRDefault="00E82197" w:rsidP="00106D44">
      <w:pPr xmlns:w="http://schemas.openxmlformats.org/wordprocessingml/2006/main"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Оплата заявки, контракта и/или суммы квалификационного обеспечения участником или лицом, подписавшим контракт, осуществлялась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уполномоченным лицом.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к телу</w:t>
      </w:r>
      <w:r xmlns:w="http://schemas.openxmlformats.org/wordprocessingml/2006/main"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решение</w:t>
      </w:r>
      <w:r xmlns:w="http://schemas.openxmlformats.org/wordprocessingml/2006/main"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быть представленным</w:t>
      </w:r>
      <w:r xmlns:w="http://schemas.openxmlformats.org/wordprocessingml/2006/main"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крайний срок</w:t>
      </w:r>
      <w:r xmlns:w="http://schemas.openxmlformats.org/wordprocessingml/2006/main"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истечь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​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тогда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но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нет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позже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чем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участнику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или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договор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запечатанный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человеку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в списке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включать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крайний срок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истечь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день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тогда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клиент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этого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о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в письменной форме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информирует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уполномоченный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тело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которого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​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на основе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на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участник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нет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быть включенным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n-US"/>
        </w:rPr>
        <w:t xml:space="preserve">в списке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8.14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en-US"/>
        </w:rPr>
        <w:t xml:space="preserve">Или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?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Участник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6-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е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число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en-US"/>
        </w:rPr>
        <w:t xml:space="preserve">Оренка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1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статьи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часть 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5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и 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6-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й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по частям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в списках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быть включенным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представить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с даты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тогда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его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данный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при условии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отказа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​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8.15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Здесь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приглашение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пункты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8.8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и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8.9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части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указанный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документы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участник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в срок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доставлен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softHyphen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 встречу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секретарю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кому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?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последний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 приглашению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электронный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 почту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отправить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через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Секретарь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должен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документы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получать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день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подтверждать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получать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обстоятельство: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приглашении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указанный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ее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электронный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из почтового отделения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электронный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 почту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сертификация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отправить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через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8.16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Участники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представители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быть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комиссии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 сессиях.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Участники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представители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требовать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комиссии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сессии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протоколы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копии,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которые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предоставил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один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календарь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дня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течение.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8.17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Комиссии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или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заказчик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электронный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уведомления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отправляют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указанный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электронный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на почту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отправить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через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его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указанный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электронный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из почтового отделения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приглашении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упомянуто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комиссия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секретаря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электронный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 почту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быть отправленным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через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Информация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документы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электронная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манера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обмен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участник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отправка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информации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документов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).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одобренный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оригинальный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из документа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печатная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сканированная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версия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.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18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Оценка заявок и выбранных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решение принимается по отдельным дозам 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FFFFFF"/>
          <w:sz w:val="20"/>
          <w:szCs w:val="20"/>
          <w:vertAlign w:val="superscript"/>
          <w:lang w:val="af-ZA"/>
        </w:rPr>
        <w:footnoteReference xmlns:w="http://schemas.openxmlformats.org/wordprocessingml/2006/main" w:id="3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. 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vertAlign w:val="superscript"/>
          <w:lang w:val="af-ZA"/>
        </w:rPr>
        <w:t xml:space="preserve">11:00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8.19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Выбрано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контракт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не подписывать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отказываться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договор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запечатывать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из закона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быть лишенным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комиссии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по решению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выбрано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участник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признанный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следующий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место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занятый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Участник: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af-ZA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приглашение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8.12–8.18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части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 точками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процедуры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по заявлению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8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20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Участник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n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сам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требования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согласие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оправдание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цель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представлять на рассмотрение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дополнительный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другой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документы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информация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материалы.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proofErr xmlns:w="http://schemas.openxmlformats.org/wordprocessingml/2006/main" w:type="gramStart"/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Комитет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проверить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мой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партнер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представлено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данные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аутентификация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с использованием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чиновник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из источников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полученный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данные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этого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получение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компетентный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тела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письменной форме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Вывод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Аналогично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запрос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быть отправленным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соответствующий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Состояние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местный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самоуправление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тела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запрос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получать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день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следующий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два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работающий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дня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течение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предоставление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письменной форме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вывод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мой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партнер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представлено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данные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подлинности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проверять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как результат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данные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квалифицироваться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 реальности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довольно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softHyphen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тревожно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тогда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данный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отклоненный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есть</w:t>
      </w:r>
      <w:proofErr xmlns:w="http://schemas.openxmlformats.org/wordprocessingml/2006/main" w:type="gramEnd"/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8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21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Здесь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приглашение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части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8.20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цель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быть приглашенным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комиссии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чрезвычайная ситуация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сессия.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ahoma"/>
          <w:sz w:val="20"/>
          <w:szCs w:val="20"/>
          <w:lang w:val="hy-AM" w:eastAsia="ru-RU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pacing w:val="-6"/>
          <w:sz w:val="20"/>
          <w:szCs w:val="20"/>
          <w:lang w:val="hy-AM" w:eastAsia="ru-RU"/>
        </w:rPr>
        <w:t xml:space="preserve">8. </w:t>
      </w:r>
      <w:r xmlns:w="http://schemas.openxmlformats.org/wordprocessingml/2006/main" w:rsidRPr="00532D6C">
        <w:rPr>
          <w:rFonts w:ascii="GHEA Grapalat" w:eastAsia="Times New Roman" w:hAnsi="GHEA Grapalat" w:cs="Times New Roman"/>
          <w:spacing w:val="-6"/>
          <w:sz w:val="20"/>
          <w:szCs w:val="20"/>
          <w:lang w:val="af-ZA" w:eastAsia="ru-RU"/>
        </w:rPr>
        <w:t xml:space="preserve">22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До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договор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уплотнение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клиент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в информационном бюллетене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публикация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заявление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договор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запечатывать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решение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позже 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, чем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выбрано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решение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принятие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следующий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первый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работающий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день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Договор: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запечатывать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решение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содержит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краткое содержание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информация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оценка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выбрано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выбор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заземление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причин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заявление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бездействия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период</w:t>
      </w:r>
      <w:r xmlns:w="http://schemas.openxmlformats.org/wordprocessingml/2006/main"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относительно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8.23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Бездействие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период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договор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запечатывать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решение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заявление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публикация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день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следующий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дня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донору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запечатывать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юрисдикция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возникновение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дня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между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упал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период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является.</w:t>
      </w:r>
    </w:p>
    <w:p w:rsidR="00E82197" w:rsidRPr="00E82197" w:rsidRDefault="00E82197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0"/>
          <w:lang w:val="es-ES"/>
        </w:rPr>
        <w:t xml:space="preserve">Бездействие</w:t>
      </w:r>
      <w:r xmlns:w="http://schemas.openxmlformats.org/wordprocessingml/2006/main"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0"/>
          <w:lang w:val="es-ES"/>
        </w:rPr>
        <w:t xml:space="preserve">период</w:t>
      </w:r>
      <w:r xmlns:w="http://schemas.openxmlformats.org/wordprocessingml/2006/main"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0"/>
          <w:lang w:val="es-ES"/>
        </w:rPr>
        <w:t xml:space="preserve">настоящим</w:t>
      </w:r>
      <w:r xmlns:w="http://schemas.openxmlformats.org/wordprocessingml/2006/main"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0"/>
          <w:lang w:val="es-ES"/>
        </w:rPr>
        <w:t xml:space="preserve">процедуры</w:t>
      </w:r>
      <w:r xmlns:w="http://schemas.openxmlformats.org/wordprocessingml/2006/main"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0"/>
          <w:lang w:val="es-ES"/>
        </w:rPr>
        <w:t xml:space="preserve">в случае «10» календарь</w:t>
      </w:r>
      <w:r xmlns:w="http://schemas.openxmlformats.org/wordprocessingml/2006/main"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0"/>
          <w:lang w:val="es-ES"/>
        </w:rPr>
        <w:t xml:space="preserve">день</w:t>
      </w:r>
      <w:r xmlns:w="http://schemas.openxmlformats.org/wordprocessingml/2006/main"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0"/>
          <w:lang w:val="es-ES"/>
        </w:rPr>
        <w:t xml:space="preserve">есть</w:t>
      </w:r>
      <w:r xmlns:w="http://schemas.openxmlformats.org/wordprocessingml/2006/main" w:rsidRPr="00E8219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0"/>
          <w:lang w:val="es-ES"/>
        </w:rPr>
        <w:t xml:space="preserve">Бездействие</w:t>
      </w:r>
      <w:r xmlns:w="http://schemas.openxmlformats.org/wordprocessingml/2006/main"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0"/>
          <w:lang w:val="es-ES"/>
        </w:rPr>
        <w:t xml:space="preserve">период</w:t>
      </w:r>
      <w:r xmlns:w="http://schemas.openxmlformats.org/wordprocessingml/2006/main"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0"/>
          <w:lang w:val="es-ES"/>
        </w:rPr>
        <w:t xml:space="preserve">применимый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0"/>
          <w:lang w:val="hy-AM"/>
        </w:rPr>
        <w:t xml:space="preserve">.</w:t>
      </w:r>
    </w:p>
    <w:p w:rsidR="00E82197" w:rsidRPr="00E82197" w:rsidRDefault="00E82197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0"/>
          <w:szCs w:val="20"/>
          <w:lang w:val="hy-AM"/>
        </w:rPr>
      </w:pP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0"/>
          <w:lang w:val="hy-AM"/>
        </w:rPr>
        <w:t xml:space="preserve">-</w:t>
      </w:r>
      <w:r xmlns:w="http://schemas.openxmlformats.org/wordprocessingml/2006/main"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0"/>
          <w:lang w:val="es-ES"/>
        </w:rPr>
        <w:t xml:space="preserve">нет, </w:t>
      </w:r>
      <w:r xmlns:w="http://schemas.openxmlformats.org/wordprocessingml/2006/main"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если</w:t>
      </w:r>
      <w:r xmlns:w="http://schemas.openxmlformats.org/wordprocessingml/2006/main"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0"/>
          <w:lang w:val="es-ES"/>
        </w:rPr>
        <w:t xml:space="preserve">только</w:t>
      </w:r>
      <w:r xmlns:w="http://schemas.openxmlformats.org/wordprocessingml/2006/main"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0"/>
          <w:lang w:val="es-ES"/>
        </w:rPr>
        <w:t xml:space="preserve">один </w:t>
      </w:r>
      <w:r xmlns:w="http://schemas.openxmlformats.org/wordprocessingml/2006/main"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участник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0"/>
          <w:lang w:val="es-ES"/>
        </w:rPr>
        <w:t xml:space="preserve">подал заявку </w:t>
      </w:r>
      <w:r xmlns:w="http://schemas.openxmlformats.org/wordprocessingml/2006/main" w:rsidRPr="00E82197">
        <w:rPr>
          <w:rFonts w:ascii="GHEA Grapalat" w:eastAsia="Times New Roman" w:hAnsi="GHEA Grapalat" w:cs="Times New Roman"/>
          <w:i/>
          <w:sz w:val="20"/>
          <w:szCs w:val="20"/>
          <w:lang w:val="es-ES"/>
        </w:rPr>
        <w:t xml:space="preserve">,</w:t>
      </w:r>
      <w:r xmlns:w="http://schemas.openxmlformats.org/wordprocessingml/2006/main" w:rsidRPr="00E8219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0"/>
          <w:lang w:val="es-ES"/>
        </w:rPr>
        <w:t xml:space="preserve">чей</w:t>
      </w:r>
      <w:r xmlns:w="http://schemas.openxmlformats.org/wordprocessingml/2006/main"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0"/>
          <w:lang w:val="es-ES"/>
        </w:rPr>
        <w:t xml:space="preserve">с</w:t>
      </w:r>
      <w:r xmlns:w="http://schemas.openxmlformats.org/wordprocessingml/2006/main"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0"/>
          <w:lang w:val="es-ES"/>
        </w:rPr>
        <w:t xml:space="preserve">быть запечатанным</w:t>
      </w:r>
      <w:r xmlns:w="http://schemas.openxmlformats.org/wordprocessingml/2006/main"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0"/>
          <w:lang w:val="es-ES"/>
        </w:rPr>
        <w:t xml:space="preserve">является</w:t>
      </w:r>
      <w:r xmlns:w="http://schemas.openxmlformats.org/wordprocessingml/2006/main"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0"/>
          <w:lang w:val="es-ES"/>
        </w:rPr>
        <w:t xml:space="preserve">контракт</w:t>
      </w:r>
    </w:p>
    <w:p w:rsidR="00E82197" w:rsidRPr="00E82197" w:rsidRDefault="00E82197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0"/>
          <w:lang w:val="es-ES"/>
        </w:rPr>
        <w:t xml:space="preserve">- также в случае, если заявку подал только один участник и она была отклонена.</w:t>
      </w:r>
    </w:p>
    <w:p w:rsidR="00E82197" w:rsidRPr="00E82197" w:rsidRDefault="00E82197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es-ES"/>
        </w:rPr>
      </w:pP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hy-AM"/>
        </w:rPr>
        <w:t xml:space="preserve">Клиент: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hy-AM"/>
        </w:rPr>
        <w:t xml:space="preserve">уплотнение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hy-AM"/>
        </w:rPr>
        <w:t xml:space="preserve">есть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hy-AM"/>
        </w:rPr>
        <w:t xml:space="preserve">если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hy-AM"/>
        </w:rPr>
        <w:t xml:space="preserve">с точкой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hy-AM"/>
        </w:rPr>
        <w:t xml:space="preserve">бездействия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hy-AM"/>
        </w:rPr>
        <w:t xml:space="preserve">в срок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hy-AM"/>
        </w:rPr>
        <w:t xml:space="preserve">любой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партнер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hy-AM"/>
        </w:rPr>
        <w:t xml:space="preserve">нет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hy-AM"/>
        </w:rPr>
        <w:t xml:space="preserve">обращаться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hy-AM"/>
        </w:rPr>
        <w:t xml:space="preserve">договор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hy-AM"/>
        </w:rPr>
        <w:t xml:space="preserve">запечатывать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hy-AM"/>
        </w:rPr>
        <w:t xml:space="preserve">о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hy-AM"/>
        </w:rPr>
        <w:t xml:space="preserve">решение.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До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бездействия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период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истечение срока действия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или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без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договор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запечатывать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или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признать процедуру покупки недействительной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заявление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публикация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запечатанный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контракт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к: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ничего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2197">
        <w:rPr>
          <w:rFonts w:ascii="GHEA Grapalat" w:eastAsia="Times New Roman" w:hAnsi="GHEA Grapalat" w:cs="Sylfaen"/>
          <w:sz w:val="20"/>
          <w:szCs w:val="24"/>
        </w:rPr>
        <w:t xml:space="preserve">является.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es-ES"/>
        </w:rPr>
      </w:pPr>
    </w:p>
    <w:p w:rsidR="00106D44" w:rsidRDefault="00106D44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iCs/>
          <w:sz w:val="20"/>
          <w:szCs w:val="24"/>
          <w:lang w:val="es-ES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iCs/>
          <w:sz w:val="20"/>
          <w:szCs w:val="24"/>
          <w:lang w:val="es-ES"/>
        </w:rPr>
        <w:t xml:space="preserve">9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  <w:t xml:space="preserve">.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 xml:space="preserve">ПОДПИСАНИЕ КОНТРАКТА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iCs/>
          <w:sz w:val="20"/>
          <w:szCs w:val="24"/>
          <w:lang w:val="es-ES"/>
        </w:rPr>
        <w:t xml:space="preserve">9 </w:t>
      </w:r>
      <w:r xmlns:w="http://schemas.openxmlformats.org/wordprocessingml/2006/main" w:rsidRPr="00532D6C">
        <w:rPr>
          <w:rFonts w:ascii="GHEA Grapalat" w:eastAsia="Times New Roman" w:hAnsi="GHEA Grapalat" w:cs="Times New Roman"/>
          <w:iCs/>
          <w:sz w:val="20"/>
          <w:szCs w:val="24"/>
          <w:lang w:val="af-ZA"/>
        </w:rPr>
        <w:t xml:space="preserve">.1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быть запечатанным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комиссии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решение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 основе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работодателе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Контракт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быть запечатанным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письменно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один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документ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сделать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через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9.2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Здесь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приглашение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часть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8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с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23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очками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бездействия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период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истечь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следующий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четыре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работающий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дня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течение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уведомление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выбрано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презентация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участнику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договор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запечатывать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проект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котором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договор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быть запечатанным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раньше,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чем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приглашение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часть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8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с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23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очками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бездействия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период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истечь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день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следующий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второй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работающий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день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​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9.3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Выбрано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моему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партнеру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договор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запечатывать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быть запечатанным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проект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комиссии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секретарь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предоставление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электронный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некотором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смысле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котором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контракте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быть включенным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выбрано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 заявке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полный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Описание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9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4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Если: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договор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запечатывать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уведомление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проект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 получения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затем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- 10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рабочих дней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дня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течение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подписание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донору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квалификация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предоставление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тогда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лишенный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подписать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из закона.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авансовый платеж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быть запланированным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 точкой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период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это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15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рабочих дней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день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котором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одобренный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проект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донору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письменной форме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презентация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письмо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приходится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донору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документооборот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система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Клиента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вести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проект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подлежит подтверждению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юрисдикция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 возникновению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следующий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два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работающий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дня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течение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одобрению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следующий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работающий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день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компаньон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в письменной форме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предоставил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выбрано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участнику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9.5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приглашение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часть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9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с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4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очками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период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конец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стороны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согласия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могу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дизайн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выполненный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изменения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однако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они не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привести 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покупки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предмет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характеристики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измениться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том числе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выбрано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предложенный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 увеличению.</w:t>
      </w:r>
      <w:r xmlns:w="http://schemas.openxmlformats.org/wordprocessingml/2006/main" w:rsidRPr="00532D6C">
        <w:rPr>
          <w:rFonts w:ascii="GHEA Grapalat" w:eastAsia="Times New Roman" w:hAnsi="GHEA Grapalat" w:cs="Times New Roman"/>
          <w:spacing w:val="-8"/>
          <w:sz w:val="20"/>
          <w:szCs w:val="20"/>
          <w:lang w:val="af-ZA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  <w:t xml:space="preserve">10.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iCs/>
          <w:sz w:val="20"/>
          <w:szCs w:val="24"/>
          <w:lang w:val="hy-AM"/>
        </w:rPr>
        <w:t xml:space="preserve">КВАЛИФИКАЦИЯ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iCs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iCs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 xml:space="preserve">ДОГОВОР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iCs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 xml:space="preserve">СТРАХОВАНИЕ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iCs/>
          <w:sz w:val="20"/>
          <w:szCs w:val="24"/>
          <w:lang w:val="af-ZA"/>
        </w:rPr>
        <w:t xml:space="preserve">10.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Квалификация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обеспечивает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представить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требовать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 основе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получать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10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дня 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и?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быть запечатанным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по контракту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авансовый платеж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быть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15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рабочих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дней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дня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во время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выбрано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участник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должен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представлять на рассмотрение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квалификация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обеспечивает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Выбрано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договор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быть запечатанным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есть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последний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квалификация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обеспечивает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b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10.2: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Квалификация: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обеспечение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размер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равный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выбрано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до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15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процентов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от предложения</w:t>
      </w:r>
      <w:r xmlns:w="http://schemas.openxmlformats.org/wordprocessingml/2006/main" w:rsidRPr="00532D6C" w:rsidDel="005A72DB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Квалификация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обеспечение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страданий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приложение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4.2 </w:t>
      </w:r>
      <w:r xmlns:w="http://schemas.openxmlformats.org/wordprocessingml/2006/main" w:rsidRPr="00532D6C">
        <w:rPr>
          <w:rFonts w:ascii="MS Mincho" w:eastAsia="MS Mincho" w:hAnsi="MS Mincho" w:cs="MS Mincho" w:hint="eastAsia"/>
          <w:b/>
          <w:sz w:val="20"/>
          <w:szCs w:val="24"/>
          <w:lang w:val="hy-AM"/>
        </w:rPr>
        <w:t xml:space="preserve">)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наличные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денег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виде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в котором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обеспечение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нуждаться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действительный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быть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по меньшей мере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до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производительность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результат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клиента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полный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быть принятым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в день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следующий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20-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й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работающий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день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в том числе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vertAlign w:val="superscript"/>
          <w:lang w:val="en-US"/>
        </w:rPr>
        <w:footnoteReference xmlns:w="http://schemas.openxmlformats.org/wordprocessingml/2006/main" w:id="4"/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vertAlign w:val="superscript"/>
          <w:lang w:val="hy-AM"/>
        </w:rPr>
        <w:t xml:space="preserve">.1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b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Если: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процедура закупки организуется по лотам и участник признается выбранным участником более чем по одному лоту, тогда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представлять на рассмотрение: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как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каждый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доза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отдельно 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так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электронная почта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один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квалификация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обеспечивает 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все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порции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для 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Один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квалификация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предоставлять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быть представленным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этого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количество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рассчитывается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общий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к.</w:t>
      </w:r>
      <w:r xmlns:w="http://schemas.openxmlformats.org/wordprocessingml/2006/main" w:rsidRPr="00532D6C">
        <w:rPr>
          <w:rFonts w:ascii="GHEA Grapalat" w:eastAsia="Times New Roman" w:hAnsi="GHEA Grapalat" w:cs="Arial"/>
          <w:color w:val="FF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Наличные: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денег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форма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Обеспечение квалификации должно быть перечислено на казначейский счет </w:t>
      </w:r>
      <w:r xmlns:w="http://schemas.openxmlformats.org/wordprocessingml/2006/main" w:rsidRPr="00532D6C">
        <w:rPr>
          <w:rFonts w:ascii="GHEA Grapalat" w:eastAsia="Times New Roman" w:hAnsi="GHEA Grapalat" w:cs="Franklin Gothic Medium Cond"/>
          <w:b/>
          <w:sz w:val="20"/>
          <w:szCs w:val="24"/>
          <w:lang w:val="hy-AM"/>
        </w:rPr>
        <w:t xml:space="preserve">«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900008000698 </w:t>
      </w:r>
      <w:r xmlns:w="http://schemas.openxmlformats.org/wordprocessingml/2006/main" w:rsidRPr="00532D6C">
        <w:rPr>
          <w:rFonts w:ascii="GHEA Grapalat" w:eastAsia="Times New Roman" w:hAnsi="GHEA Grapalat" w:cs="Franklin Gothic Medium Cond"/>
          <w:b/>
          <w:sz w:val="20"/>
          <w:szCs w:val="24"/>
          <w:lang w:val="hy-AM"/>
        </w:rPr>
        <w:t xml:space="preserve">», открытый на имя уполномоченного органа в Центральном казначействе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.</w:t>
      </w:r>
    </w:p>
    <w:p w:rsidR="00532D6C" w:rsidRPr="00532D6C" w:rsidRDefault="00532D6C" w:rsidP="00106D44">
      <w:pPr xmlns:w="http://schemas.openxmlformats.org/wordprocessingml/2006/main"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Подтверждение квалификации возвращается заявителю в течение пяти рабочих дней после полного принятия заказчиком результата договора.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Квалификационное обеспечение не возвращается в случае нарушения лицом, его представившим, обязательства, предусмотренного договором, что приводит к одностороннему расторжению договора клиентом.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b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10.3.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обеспечение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размер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составить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быть запечатанным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10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процентов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от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цены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обеспечение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страдания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приложение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5.1)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наличные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денег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виде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Если процедура закупки организована по лотам и участник признается выбранным участником более чем по одному лоту, то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представлять на рассмотрение: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как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каждый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доза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отдельно 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так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электронная почта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один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обеспечивает 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все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порции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для 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Один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предоставлять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быть представленным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этого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количество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рассчитывается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общий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к.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обеспечение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нуждаться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действительный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меньшей мере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быть запечатанным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определяемый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обязательства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полный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производительность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последний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день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следующие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90-е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работающий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день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включая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обеспечение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представлено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человеку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возвращаются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запечатанный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по контракту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предпринятый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обязательства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полный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производительность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 случае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полный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обязательства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производительность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период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истечь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следующие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5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рабочих дней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дня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во время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b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Наличные: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денег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форма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Обеспечение контракта должно быть переведено на казначейский счет </w:t>
      </w:r>
      <w:r xmlns:w="http://schemas.openxmlformats.org/wordprocessingml/2006/main" w:rsidRPr="00532D6C">
        <w:rPr>
          <w:rFonts w:ascii="GHEA Grapalat" w:eastAsia="Times New Roman" w:hAnsi="GHEA Grapalat" w:cs="Franklin Gothic Medium Cond"/>
          <w:b/>
          <w:sz w:val="20"/>
          <w:szCs w:val="24"/>
          <w:lang w:val="hy-AM"/>
        </w:rPr>
        <w:t xml:space="preserve">«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900008000664 </w:t>
      </w:r>
      <w:r xmlns:w="http://schemas.openxmlformats.org/wordprocessingml/2006/main" w:rsidRPr="00532D6C">
        <w:rPr>
          <w:rFonts w:ascii="GHEA Grapalat" w:eastAsia="Times New Roman" w:hAnsi="GHEA Grapalat" w:cs="Franklin Gothic Medium Cond"/>
          <w:b/>
          <w:sz w:val="20"/>
          <w:szCs w:val="24"/>
          <w:lang w:val="hy-AM"/>
        </w:rPr>
        <w:t xml:space="preserve">», открытый на имя уполномоченного органа в Центральном казначействе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10.6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Если: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порциями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организованный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покупки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процедуры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в кадре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запечатанный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контракт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потерпеть неудачу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правильный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выполнять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как результат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любой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доза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частично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решается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есть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тогда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квалификация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положения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оплаченный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только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что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доза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рассчитанный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денег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по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размеру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</w:p>
    <w:p w:rsidR="00532D6C" w:rsidRPr="00950D0E" w:rsidRDefault="00950D0E" w:rsidP="00106D44">
      <w:pPr xmlns:w="http://schemas.openxmlformats.org/wordprocessingml/2006/main">
        <w:pStyle w:val="af4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Fonts w:ascii="GHEA Grapalat" w:hAnsi="GHEA Grapalat" w:cs="Sylfaen"/>
          <w:sz w:val="20"/>
          <w:lang w:val="af-ZA"/>
        </w:rPr>
      </w:pPr>
      <w:r xmlns:w="http://schemas.openxmlformats.org/wordprocessingml/2006/main" w:rsidRPr="00F51251">
        <w:rPr>
          <w:rFonts w:ascii="GHEA Grapalat" w:hAnsi="GHEA Grapalat" w:cs="Sylfaen"/>
          <w:sz w:val="20"/>
          <w:lang w:val="af-ZA"/>
        </w:rPr>
        <w:t xml:space="preserve">10.7 Руководитель клиента подает требование об оплате договорного и квалификационного обеспечения в банк, а в случае обеспечения, представленного в денежной форме, в уполномоченный орган в течение трех рабочих дней, следующих за днем возникновения На основании подачи руководитель клиента подает в банк новую претензию в течение двух рабочих дней со дня получения отказа.</w:t>
      </w:r>
    </w:p>
    <w:p w:rsidR="00950D0E" w:rsidRPr="00532D6C" w:rsidRDefault="00950D0E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11.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ДЕКЛАРАЦИЯ ПРОЦЕДУРЫ НЕУДОБНОЙ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11.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Статья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37 части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Закона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статьи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данным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комиссии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процедура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несуществующий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объявляя,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если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из приложений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один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соответствовать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приглашения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 условиям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vertAlign w:val="superscript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2)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пауза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существовать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иметь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покупки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требование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котором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после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сообщества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потребности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организованный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покупки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процедура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полностью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частичный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несуществующий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быть объявлено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соответственно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Армении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Республика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правительства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сообщество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Совет старейшин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прочее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клиенты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 случае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общий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управление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исполнитель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уполномоченный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тела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лидер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фонды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попечители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совет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решение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на основе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en-US"/>
        </w:rPr>
        <w:footnoteReference xmlns:w="http://schemas.openxmlformats.org/wordprocessingml/2006/main" w:id="5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vertAlign w:val="superscript"/>
          <w:lang w:val="af-ZA"/>
        </w:rPr>
        <w:t xml:space="preserve">14: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3)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поданный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4)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контракт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будучи запечатанным.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Аналогично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11,2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С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процедура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несуществующий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будет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объявлено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следующий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работающий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дня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течением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времени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работодатель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в информационном бюллетене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публикация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заявление ,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котором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отмеченный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покупки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процедура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несуществующий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будет объявлено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оправдание.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</w:p>
    <w:p w:rsidR="00436DC2" w:rsidRPr="00436DC2" w:rsidRDefault="00436DC2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xmlns:w="http://schemas.openxmlformats.org/wordprocessingml/2006/main" w:rsidRPr="00436DC2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12. ДЕЙСТВИЯ, СВЯЗАННЫЕ С ПРОЦЕССОМ ПОКУПКИ И (ИЛИ)</w:t>
      </w:r>
    </w:p>
    <w:p w:rsidR="00436DC2" w:rsidRPr="00436DC2" w:rsidRDefault="00436DC2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xmlns:w="http://schemas.openxmlformats.org/wordprocessingml/2006/main" w:rsidRPr="00436DC2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УЧАСТНИК ОБЖАЛЕВАЕТ ПРИНЯТЫЕ РЕШЕНИЯ</w:t>
      </w:r>
    </w:p>
    <w:p w:rsidR="00436DC2" w:rsidRPr="00436DC2" w:rsidRDefault="00436DC2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xmlns:w="http://schemas.openxmlformats.org/wordprocessingml/2006/main" w:rsidRPr="00436DC2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ЗАКОН И ПОРЯДОК</w:t>
      </w:r>
    </w:p>
    <w:p w:rsidR="001902F9" w:rsidRPr="001902F9" w:rsidRDefault="001902F9" w:rsidP="00106D44">
      <w:pPr xmlns:w="http://schemas.openxmlformats.org/wordprocessingml/2006/main"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1902F9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каждый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заинтересованный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человек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верно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имеет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подавать апелляцию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заказчика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оценщика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комиссии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действия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бездействие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решения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Армении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Республика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гражданский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суда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Кодексом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далее: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Код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определен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чтобы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​</w:t>
      </w:r>
    </w:p>
    <w:p w:rsidR="001902F9" w:rsidRPr="001902F9" w:rsidRDefault="001902F9" w:rsidP="00106D44">
      <w:pPr xmlns:w="http://schemas.openxmlformats.org/wordprocessingml/2006/main"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Каждый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ВОЗ?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верно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имеет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 Кодексу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определенный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чтобы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приложения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презентация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крайний срок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подавать апелляцию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покупки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предмет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характеристики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или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приглашения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требования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​</w:t>
      </w:r>
    </w:p>
    <w:p w:rsidR="001902F9" w:rsidRPr="001902F9" w:rsidRDefault="001902F9" w:rsidP="00106D44">
      <w:pPr xmlns:w="http://schemas.openxmlformats.org/wordprocessingml/2006/main"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1902F9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2.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Здесь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процедуры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подключен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отношения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административный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отношение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нет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их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регулируется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являются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Армении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Республика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гражданское право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отношения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регулятор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 законодательству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.</w:t>
      </w:r>
    </w:p>
    <w:p w:rsidR="001902F9" w:rsidRPr="001902F9" w:rsidRDefault="001902F9" w:rsidP="00106D44">
      <w:pPr xmlns:w="http://schemas.openxmlformats.org/wordprocessingml/2006/main"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1902F9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3.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Клиент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оценщик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комиссии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сделанный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действия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или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бездействия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как результат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вызвано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ущерб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компенсированный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являются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Армении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Республика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гражданский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 коду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определенный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чтобы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​</w:t>
      </w:r>
    </w:p>
    <w:p w:rsidR="001902F9" w:rsidRPr="001902F9" w:rsidRDefault="001902F9" w:rsidP="00106D44">
      <w:pPr xmlns:w="http://schemas.openxmlformats.org/wordprocessingml/2006/main"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1902F9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4.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Здесь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 приглашению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определенный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бездействия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период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заказчика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оценщика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комиссии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действий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бездействия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решения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обращаться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истец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древности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срок: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кроме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6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Закона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​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Статья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2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частично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запланировано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решения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обращаться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и: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контракт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односторонний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решить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подключен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споры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которые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случай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истец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древности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период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тридцать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календарь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день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есть</w:t>
      </w:r>
      <w:proofErr xmlns:w="http://schemas.openxmlformats.org/wordprocessingml/2006/main" w:type="gramStart"/>
      <w:proofErr xmlns:w="http://schemas.openxmlformats.org/wordprocessingml/2006/main" w:type="gramEnd"/>
    </w:p>
    <w:p w:rsidR="001902F9" w:rsidRPr="001902F9" w:rsidRDefault="001902F9" w:rsidP="00106D44">
      <w:pPr xmlns:w="http://schemas.openxmlformats.org/wordprocessingml/2006/main"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1902F9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5 </w:t>
      </w:r>
      <w:r xmlns:w="http://schemas.openxmlformats.org/wordprocessingml/2006/main" w:rsidRPr="001902F9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1902F9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Подарок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процедуры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с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подключен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споры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осматривается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и: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решается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являются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Ереван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города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первый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суда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общий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юрисдикция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 суде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претензия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разбирательство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от принятия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после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тридцать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дня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во время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Суд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аргументированный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 решению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настоящим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частично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запланировано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период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может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быть продлен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один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раз,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пока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десять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календарь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днем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​</w:t>
      </w:r>
    </w:p>
    <w:p w:rsidR="001902F9" w:rsidRPr="001902F9" w:rsidRDefault="001902F9" w:rsidP="00106D44">
      <w:pPr xmlns:w="http://schemas.openxmlformats.org/wordprocessingml/2006/main"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12.6.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Суд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претензия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разбирательство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принять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вопрос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решение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это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от подачи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после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три дня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 течение срока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.</w:t>
      </w:r>
    </w:p>
    <w:p w:rsidR="001902F9" w:rsidRPr="001902F9" w:rsidRDefault="001902F9" w:rsidP="00106D44">
      <w:pPr xmlns:w="http://schemas.openxmlformats.org/wordprocessingml/2006/main"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12.7.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Приложение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разбирательство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принять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 то же время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суд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делает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решение: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от ответчика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данный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покупки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процесс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подключен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ответчика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владения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под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расположен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все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доказательства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требовать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</w:t>
      </w:r>
    </w:p>
    <w:p w:rsidR="001902F9" w:rsidRPr="001902F9" w:rsidRDefault="001902F9" w:rsidP="00106D44">
      <w:pPr xmlns:w="http://schemas.openxmlformats.org/wordprocessingml/2006/main"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12.8.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Доказательство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требовать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касательно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решение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происходит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ответчика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решение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от получения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после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пять дней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 течение срока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.</w:t>
      </w:r>
    </w:p>
    <w:p w:rsidR="001902F9" w:rsidRPr="001902F9" w:rsidRDefault="001902F9" w:rsidP="00106D44">
      <w:pPr xmlns:w="http://schemas.openxmlformats.org/wordprocessingml/2006/main"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Подарок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 точкой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запланировано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 срок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ответчика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доказательство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требовать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касательно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решение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требования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не быть выполненным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случай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дело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осматривается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 этом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доступный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доказательств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на основе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​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истца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упоминается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это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факты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,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которые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при условии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являются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подтверждение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ответчика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владения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под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расположен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 доказательствами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считается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являются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одобрен</w:t>
      </w:r>
    </w:p>
    <w:p w:rsidR="001902F9" w:rsidRPr="001902F9" w:rsidRDefault="001902F9" w:rsidP="00106D44">
      <w:pPr xmlns:w="http://schemas.openxmlformats.org/wordprocessingml/2006/main"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1902F9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9.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Суд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настоящим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покупки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 процессу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относящийся к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настоящим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 разделам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запланировано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споры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касательно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ее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 разбирательстве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рассмотрен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дела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включается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один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 разбирательстве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.</w:t>
      </w:r>
    </w:p>
    <w:p w:rsidR="001902F9" w:rsidRPr="001902F9" w:rsidRDefault="001902F9" w:rsidP="00106D44">
      <w:pPr xmlns:w="http://schemas.openxmlformats.org/wordprocessingml/2006/main"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1902F9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10.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Приложение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разбирательство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принять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решение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немедленно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отправляют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уполномоченный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тела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чиновник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электронный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почты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кому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Авторизованный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тело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настоящим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 точкой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запланировано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решение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немедленно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публикация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 рассылке: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отмечая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приостановка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день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​</w:t>
      </w:r>
    </w:p>
    <w:p w:rsidR="001902F9" w:rsidRPr="001902F9" w:rsidRDefault="001902F9" w:rsidP="00106D44">
      <w:pPr xmlns:w="http://schemas.openxmlformats.org/wordprocessingml/2006/main"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1902F9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11 </w:t>
      </w:r>
      <w:r xmlns:w="http://schemas.openxmlformats.org/wordprocessingml/2006/main" w:rsidRPr="001902F9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претензии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ответ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клиент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подарок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претензия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разбирательство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принять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решение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от получения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после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пять дней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 течение срока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.</w:t>
      </w:r>
    </w:p>
    <w:p w:rsidR="001902F9" w:rsidRPr="001902F9" w:rsidRDefault="001902F9" w:rsidP="00106D44">
      <w:pPr xmlns:w="http://schemas.openxmlformats.org/wordprocessingml/2006/main"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1902F9">
        <w:rPr>
          <w:rFonts w:ascii="Courier New" w:eastAsia="Times New Roman" w:hAnsi="Courier New" w:cs="Courier New"/>
          <w:sz w:val="20"/>
          <w:szCs w:val="20"/>
          <w:lang w:val="es-ES"/>
        </w:rPr>
        <w:t xml:space="preserve"> 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1902F9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 делу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участник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люди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и: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их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представители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судебный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сессия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времени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и: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дикий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как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также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 Кодексу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запланировано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случаи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отдельно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процедурный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действия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выполнять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быть уведомлен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являются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электронный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общения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через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уведомления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и: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другой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документы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Статья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97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Кодекса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 статье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определенный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чтобы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 приложении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указанный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электронный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на почту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отправить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метод</w:t>
      </w:r>
    </w:p>
    <w:p w:rsidR="001902F9" w:rsidRPr="001902F9" w:rsidRDefault="001902F9" w:rsidP="00106D44">
      <w:pPr xmlns:w="http://schemas.openxmlformats.org/wordprocessingml/2006/main"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1902F9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13 </w:t>
      </w:r>
      <w:r xmlns:w="http://schemas.openxmlformats.org/wordprocessingml/2006/main" w:rsidRPr="001902F9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Суд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настоящим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 разделам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запланировано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со спорами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дела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обследование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и: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им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касательно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суждения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и: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решения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делает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 письменной форме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 соответствии с процедурой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за исключением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это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случаи,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когда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суд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 делу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lastRenderedPageBreak xmlns:w="http://schemas.openxmlformats.org/wordprocessingml/2006/main"/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участник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человек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посредством посредничества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или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ее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инициатива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пришел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вывод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что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необходимый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дело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исследовать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судебный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на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сессии</w:t>
      </w:r>
    </w:p>
    <w:p w:rsidR="001902F9" w:rsidRPr="001902F9" w:rsidRDefault="001902F9" w:rsidP="00106D44">
      <w:pPr xmlns:w="http://schemas.openxmlformats.org/wordprocessingml/2006/main"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1902F9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14.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Дело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судебный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на сессии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исследовать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касательно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посредничество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 делу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участник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человек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может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представлять на рассмотрение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претензии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отвечать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представить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для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определенный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период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срок действия</w:t>
      </w:r>
    </w:p>
    <w:p w:rsidR="001902F9" w:rsidRPr="001902F9" w:rsidRDefault="001902F9" w:rsidP="00106D44">
      <w:pPr xmlns:w="http://schemas.openxmlformats.org/wordprocessingml/2006/main"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1902F9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15.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Дело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судебный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на сессии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исследовать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суд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делает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решение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претензии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отвечать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представить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для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определенный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период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 истечении срока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после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три дня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 течение срока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.</w:t>
      </w:r>
    </w:p>
    <w:p w:rsidR="001902F9" w:rsidRPr="001902F9" w:rsidRDefault="001902F9" w:rsidP="00106D44">
      <w:pPr xmlns:w="http://schemas.openxmlformats.org/wordprocessingml/2006/main"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1902F9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16.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Дело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судебный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на сессии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исследовать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вопрос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может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быть решено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также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претензия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разбирательство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принять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по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решению</w:t>
      </w:r>
    </w:p>
    <w:p w:rsidR="001902F9" w:rsidRPr="001902F9" w:rsidRDefault="001902F9" w:rsidP="00106D44">
      <w:pPr xmlns:w="http://schemas.openxmlformats.org/wordprocessingml/2006/main"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1902F9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17 </w:t>
      </w:r>
      <w:r xmlns:w="http://schemas.openxmlformats.org/wordprocessingml/2006/main" w:rsidRPr="001902F9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Оспаривается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действий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бездействия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решения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на базе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упал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такие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обстоятельства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как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также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данный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совершение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действий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бездействие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).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и: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решение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принятие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 закону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иначе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юридический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 актам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определенный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заказ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сохранено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быть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факты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доказать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долг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утомительный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ответчик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​</w:t>
      </w:r>
    </w:p>
    <w:p w:rsidR="001902F9" w:rsidRPr="001902F9" w:rsidRDefault="001902F9" w:rsidP="00106D44">
      <w:pPr xmlns:w="http://schemas.openxmlformats.org/wordprocessingml/2006/main"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1902F9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18 </w:t>
      </w:r>
      <w:r xmlns:w="http://schemas.openxmlformats.org/wordprocessingml/2006/main" w:rsidRPr="001902F9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Респондент: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оспариваемый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действий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бездействия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решения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законность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заземление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доказательство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может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представлять на рассмотрение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только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доказательства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требовать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решение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производительность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во время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кроме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это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случаи,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когда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оправдание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доказательства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презентация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невозможность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от себя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независимо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 причинам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.</w:t>
      </w:r>
    </w:p>
    <w:p w:rsidR="001902F9" w:rsidRPr="001902F9" w:rsidRDefault="001902F9" w:rsidP="00106D44">
      <w:pPr xmlns:w="http://schemas.openxmlformats.org/wordprocessingml/2006/main"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1902F9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19.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Клиенту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и: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оценщик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комиссии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действий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бездействия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решения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кроме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6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Закона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​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Статья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2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частично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запланировано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обжалование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решений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​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автоматически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приостановка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покупки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процесс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выглядит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следующим образом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приглашения </w:t>
      </w:r>
      <w:r xmlns:w="http://schemas.openxmlformats.org/wordprocessingml/2006/main" w:rsidRPr="001902F9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с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10 </w:t>
      </w:r>
      <w:r xmlns:w="http://schemas.openxmlformats.org/wordprocessingml/2006/main" w:rsidRPr="001902F9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баллами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запланировано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решение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быть опубликованным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 даты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спор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экзамен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 результатами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первый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суда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суда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учредил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финальный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судебный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акт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сила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войти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день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​</w:t>
      </w:r>
    </w:p>
    <w:p w:rsidR="001902F9" w:rsidRPr="001902F9" w:rsidRDefault="001902F9" w:rsidP="00106D44">
      <w:pPr xmlns:w="http://schemas.openxmlformats.org/wordprocessingml/2006/main"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1902F9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20 </w:t>
      </w:r>
      <w:r xmlns:w="http://schemas.openxmlformats.org/wordprocessingml/2006/main" w:rsidRPr="001902F9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Это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случаях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когда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публичное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или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защита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и: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национальный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безопасность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интересы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исходя из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необходимо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продолжать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покупки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процесс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суд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2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Закона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​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статьи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​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частично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определенный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тела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лидеры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и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?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юридический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люди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случай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исполнительный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тела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вести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 письменной форме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посредничество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на основе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на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делает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покупки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процесс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приостановка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устранить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решение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суд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настоящим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 точкой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запланировано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решение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этого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учреждение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день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немедленно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отправка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уполномоченный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тела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чиновник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электронный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почты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кому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Авторизованный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тело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что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решение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немедленно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публикация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 информационном бюллетене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.</w:t>
      </w:r>
    </w:p>
    <w:p w:rsidR="001902F9" w:rsidRPr="001902F9" w:rsidRDefault="001902F9" w:rsidP="00106D44">
      <w:pPr xmlns:w="http://schemas.openxmlformats.org/wordprocessingml/2006/main"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1902F9">
        <w:rPr>
          <w:rFonts w:ascii="Courier New" w:eastAsia="Times New Roman" w:hAnsi="Courier New" w:cs="Courier New"/>
          <w:sz w:val="20"/>
          <w:szCs w:val="20"/>
          <w:lang w:val="es-ES"/>
        </w:rPr>
        <w:t xml:space="preserve"> 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1902F9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21 </w:t>
      </w:r>
      <w:r xmlns:w="http://schemas.openxmlformats.org/wordprocessingml/2006/main" w:rsidRPr="001902F9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Клиенту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и: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оценщик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комиссии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действий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бездействия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решения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обращаться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подключен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со спорами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суда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финальный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судебный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акт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сила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входить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публикация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 тех пор</w:t>
      </w:r>
    </w:p>
    <w:p w:rsidR="001902F9" w:rsidRPr="001902F9" w:rsidRDefault="001902F9" w:rsidP="00106D44">
      <w:pPr xmlns:w="http://schemas.openxmlformats.org/wordprocessingml/2006/main"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12.22 </w:t>
      </w:r>
      <w:r xmlns:w="http://schemas.openxmlformats.org/wordprocessingml/2006/main" w:rsidRPr="001902F9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: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Клиенту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и: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оценщик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комиссии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действий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бездействия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решения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обращаться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подключен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со спорами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суда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суждение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финальный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часть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или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другой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финальный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судебный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акт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этого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публикация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день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отправляют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уполномоченный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тела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чиновник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электронный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почты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кому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Авторизованный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тело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суда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суждение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финальный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часть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или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другой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финальный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судебный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акт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немедленно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публикация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в информационном бюллетене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.</w:t>
      </w:r>
    </w:p>
    <w:p w:rsidR="001902F9" w:rsidRPr="001902F9" w:rsidRDefault="001902F9" w:rsidP="00106D44">
      <w:pPr xmlns:w="http://schemas.openxmlformats.org/wordprocessingml/2006/main"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1902F9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23 </w:t>
      </w:r>
      <w:r xmlns:w="http://schemas.openxmlformats.org/wordprocessingml/2006/main" w:rsidRPr="001902F9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Обращаться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для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платный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Состояние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обязанностей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ставки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определенный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являются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«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Государством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потери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о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» </w:t>
      </w:r>
      <w:r xmlns:w="http://schemas.openxmlformats.org/wordprocessingml/2006/main"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 xml:space="preserve">по закону.</w:t>
      </w:r>
    </w:p>
    <w:p w:rsidR="001902F9" w:rsidRDefault="001902F9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Arial"/>
          <w:b/>
          <w:sz w:val="24"/>
          <w:lang w:val="es-ES"/>
        </w:rPr>
      </w:pPr>
    </w:p>
    <w:p w:rsidR="00454CDE" w:rsidRDefault="00454CDE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Arial"/>
          <w:b/>
          <w:sz w:val="24"/>
          <w:lang w:val="es-ES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М А С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II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Вопрос: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Р: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А: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Вопрос: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А: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Н: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С: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С: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Н: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А: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Н: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Ш: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М: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А: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Н: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4"/>
          <w:lang w:val="es-ES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Вопрос: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А: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Р: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Ц: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М: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А: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Н: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 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Вопрос: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А: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Ю: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Т: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А: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 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П: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А: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Т: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Р: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А: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С: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Т: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Э: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Л: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lang w:val="es-ES"/>
        </w:rPr>
        <w:t xml:space="preserve">И: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lang w:val="af-ZA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1.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ОБЩАЯ ИНФОРМАЦИЯ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ПОЛОЖЕНИЯ: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lang w:val="af-ZA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1.1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Здесь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инструкция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цель: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имеет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помогать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коллеги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пока готовлюсь.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1.2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Целесообразность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м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партнер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необходимый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информация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представлять на рассмотрение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 инструкции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предложенный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форм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разные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разные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способами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сохраняя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необходимый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действительные условия.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1.3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Приложения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с армянского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языка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кроме того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ты можешь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также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английский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на русском языке.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2.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ТЕКУЩИЙ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ПРИЛОЖЕНИЕ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lang w:val="af-ZA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 процедуре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м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партнер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2-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е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приглашение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часть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3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по разделам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чтобы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Приложение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прикрепил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по приглашению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соответствующий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документы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Участник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по заявке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ее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подтвержденный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b/>
          <w:sz w:val="20"/>
          <w:szCs w:val="24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2.1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</w:rPr>
        <w:t xml:space="preserve">к процедуре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</w:rPr>
        <w:t xml:space="preserve">заявление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заявление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согласно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h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</w:rPr>
        <w:t xml:space="preserve">добавлен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к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N 1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b/>
          <w:sz w:val="20"/>
          <w:szCs w:val="24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2,2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шт.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одобрено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рекомендовано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полный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описание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согласно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Приложение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N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1.1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76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2.3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агентство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копия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этого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сторона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существование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данные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если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контракт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быть выполнено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агентство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через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color w:val="FFFFFF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2.4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сустав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активность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контракт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участники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покупки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к процедуре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участвует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вместе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активность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в порядке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консорциум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).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vertAlign w:val="superscript"/>
          <w:lang w:val="af-ZA"/>
        </w:rPr>
        <w:t xml:space="preserve">15:00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af-ZA"/>
        </w:rPr>
        <w:footnoteReference xmlns:w="http://schemas.openxmlformats.org/wordprocessingml/2006/main" w:id="6"/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2.6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предложение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согласен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Приложение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N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2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Цены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предложение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стоимость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стоимость: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предсказуемый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прибыли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итого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)</w:t>
      </w:r>
      <w:r xmlns:w="http://schemas.openxmlformats.org/wordprocessingml/2006/main" w:rsidRPr="00532D6C">
        <w:rPr>
          <w:rFonts w:ascii="GHEA Grapalat" w:eastAsia="Times New Roman" w:hAnsi="GHEA Grapalat" w:cs="Sylfaen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добавлен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налог</w:t>
      </w:r>
      <w:r xmlns:w="http://schemas.openxmlformats.org/wordprocessingml/2006/main" w:rsidRPr="00532D6C" w:rsidDel="001A1F5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ингредиентов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состоящий из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расчета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форма.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Стоило того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компоненты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расчет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разрыв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другой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подробности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они не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необходимый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</w:rPr>
        <w:t xml:space="preserve">вводится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4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3.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ПОРЯДОК ПОДГОТОВКИ ЗАЯВЛЕНИЯ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3.1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</w:rPr>
        <w:t xml:space="preserve">Участник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</w:rPr>
        <w:t xml:space="preserve">по приглашению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</w:rPr>
        <w:t xml:space="preserve">чтобы.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b/>
          <w:sz w:val="20"/>
          <w:szCs w:val="24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Принять участие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предложения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к ним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относящийся к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документы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помещать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конверт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котором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склеивание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Ведущий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Конверт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включено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документы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готовятся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из оригинала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/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кроме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3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-го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сторона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предоставил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одобренный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документы,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к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которым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из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них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из оригинала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скопирован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вариант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/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и </w:t>
      </w:r>
      <w:r xmlns:w="http://schemas.openxmlformats.org/wordprocessingml/2006/main" w:rsidR="009E077A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2/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два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/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примеры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копий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документов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пакетов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на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соответственно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пишутся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есть ли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</w:rPr>
        <w:t xml:space="preserve">заявлении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слова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«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оригинал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»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и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«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копия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»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</w:rPr>
        <w:t xml:space="preserve">инклюзивный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</w:rPr>
        <w:t xml:space="preserve">оригинальный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</w:rPr>
        <w:t xml:space="preserve">документы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</w:rPr>
        <w:t xml:space="preserve">вместо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</w:rPr>
        <w:t xml:space="preserve">им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</w:rPr>
        <w:t xml:space="preserve">нотариальный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</w:rPr>
        <w:t xml:space="preserve">чтобы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</w:rPr>
        <w:t xml:space="preserve">аутентифицированный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</w:rPr>
        <w:t xml:space="preserve">примеры.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Конверт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по приглашению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намерен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составленный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документы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подписание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их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представитель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последний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уполномоченный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Лицо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далее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агент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если 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агент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тогда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по заявке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последний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что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власть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сдержанный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быть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документ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3.2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Здесь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в пункте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3.1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инструкции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указанный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конверт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на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сделать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на языке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отмеченный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являются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1)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заказчика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имя: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презентация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место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адрес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2)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процедуры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код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3) «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Не открывать.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до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открытие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слова «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сессия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»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4)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участник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имя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имя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местонахождение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место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номер телефона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3.3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Здесь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пункты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3.1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и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3.2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инструкции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требования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несоответствующий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комиссия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приложения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открытие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на сессии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отказ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по идентичности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возвращаться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ведущему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Sylfaen"/>
          <w:b/>
          <w:sz w:val="20"/>
          <w:szCs w:val="20"/>
          <w:lang w:val="es-ES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 w:eastAsia="ru-RU"/>
        </w:rPr>
      </w:pPr>
    </w:p>
    <w:p w:rsidR="001902F9" w:rsidRDefault="001902F9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 w:eastAsia="ru-RU"/>
        </w:rPr>
      </w:pPr>
    </w:p>
    <w:p w:rsidR="009E077A" w:rsidRDefault="009E077A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 w:eastAsia="ru-RU"/>
        </w:rPr>
      </w:pPr>
    </w:p>
    <w:p w:rsidR="009E077A" w:rsidRDefault="009E077A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 w:eastAsia="ru-RU"/>
        </w:rPr>
      </w:pPr>
    </w:p>
    <w:p w:rsidR="00454CDE" w:rsidRDefault="00454CDE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 w:eastAsia="ru-RU"/>
        </w:rPr>
      </w:pPr>
    </w:p>
    <w:p w:rsidR="00454CDE" w:rsidRDefault="00454CDE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 w:eastAsia="ru-RU"/>
        </w:rPr>
      </w:pPr>
    </w:p>
    <w:p w:rsidR="00106D44" w:rsidRDefault="00106D44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 w:eastAsia="ru-RU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Sylfaen"/>
          <w:b/>
          <w:sz w:val="20"/>
          <w:szCs w:val="20"/>
          <w:lang w:val="es-ES" w:eastAsia="ru-RU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 w:eastAsia="ru-RU"/>
        </w:rPr>
        <w:t xml:space="preserve">Приложение № 1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" </w:t>
      </w:r>
      <w:r xmlns:w="http://schemas.openxmlformats.org/wordprocessingml/2006/main" w:rsidR="004C0DFD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LM-THAT-GHAPSDB-25/03</w:t>
      </w:r>
      <w:r xmlns:w="http://schemas.openxmlformats.org/wordprocessingml/2006/main" w:rsidR="002D32DD">
        <w:rPr>
          <w:rFonts w:ascii="GHEA Grapalat" w:eastAsia="Times New Roman" w:hAnsi="GHEA Grapalat" w:cs="Arial"/>
          <w:b/>
          <w:color w:val="000000"/>
          <w:sz w:val="20"/>
          <w:szCs w:val="27"/>
          <w:lang w:val="af-ZA"/>
        </w:rPr>
        <w:t xml:space="preserve">         </w:t>
      </w:r>
      <w:r xmlns:w="http://schemas.openxmlformats.org/wordprocessingml/2006/main" w:rsidRPr="00532D6C">
        <w:rPr>
          <w:rFonts w:ascii="GHEA Grapalat" w:eastAsia="Times New Roman" w:hAnsi="GHEA Grapalat" w:cs="Franklin Gothic Medium Cond"/>
          <w:b/>
          <w:color w:val="000000"/>
          <w:sz w:val="20"/>
          <w:szCs w:val="27"/>
          <w:lang w:val="af-ZA"/>
        </w:rPr>
        <w:t xml:space="preserve">»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с кодом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цитировать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расследования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приглашения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Arial"/>
          <w:b/>
          <w:sz w:val="24"/>
          <w:szCs w:val="24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szCs w:val="24"/>
          <w:lang w:val="es-ES"/>
        </w:rPr>
        <w:t xml:space="preserve">ЗАЯВЛЕНИЕ - ЗАЯВЛЕНИЕ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4"/>
          <w:szCs w:val="24"/>
          <w:lang w:val="es-ES"/>
        </w:rPr>
        <w:t xml:space="preserve">*</w:t>
      </w:r>
    </w:p>
    <w:p w:rsidR="00532D6C" w:rsidRPr="00532D6C" w:rsidRDefault="00532D6C" w:rsidP="00106D44">
      <w:pPr xmlns:w="http://schemas.openxmlformats.org/wordprocessingml/2006/main">
        <w:keepNext/>
        <w:tabs>
          <w:tab w:val="left" w:pos="426"/>
        </w:tabs>
        <w:spacing w:after="0" w:line="240" w:lineRule="auto"/>
        <w:jc w:val="center"/>
        <w:outlineLvl w:val="5"/>
        <w:rPr>
          <w:rFonts w:ascii="GHEA Grapalat" w:eastAsia="Times New Roman" w:hAnsi="GHEA Grapalat" w:cs="Arial"/>
          <w:b/>
          <w:sz w:val="24"/>
          <w:szCs w:val="24"/>
          <w:lang w:val="es-ES" w:eastAsia="ru-RU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szCs w:val="24"/>
          <w:lang w:val="es-ES" w:eastAsia="ru-RU"/>
        </w:rPr>
        <w:t xml:space="preserve">цитировать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4"/>
          <w:szCs w:val="24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szCs w:val="24"/>
          <w:lang w:val="es-ES" w:eastAsia="ru-RU"/>
        </w:rPr>
        <w:t xml:space="preserve">на опрос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4"/>
          <w:szCs w:val="24"/>
          <w:lang w:val="es-E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szCs w:val="24"/>
          <w:lang w:val="es-ES" w:eastAsia="ru-RU"/>
        </w:rPr>
        <w:t xml:space="preserve">участвовать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 xml:space="preserve">                                                             </w:t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 xml:space="preserve">       </w:t>
      </w:r>
      <w:r xmlns:w="http://schemas.openxmlformats.org/wordprocessingml/2006/main" w:rsidRPr="00532D6C">
        <w:rPr>
          <w:rFonts w:ascii="GHEA Grapalat" w:eastAsia="Times New Roman" w:hAnsi="GHEA Grapalat" w:cs="Times New Roman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выражает желание принять участие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vertAlign w:val="superscript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             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Имя участника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lang w:val="es-ES"/>
        </w:rPr>
        <w:t xml:space="preserve">из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Times New Roman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" </w:t>
      </w:r>
      <w:r xmlns:w="http://schemas.openxmlformats.org/wordprocessingml/2006/main" w:rsidR="004C0DFD">
        <w:rPr>
          <w:rFonts w:ascii="Arial" w:eastAsia="Times New Roman" w:hAnsi="Arial" w:cs="Arial"/>
          <w:color w:val="000000"/>
          <w:sz w:val="20"/>
          <w:szCs w:val="20"/>
          <w:lang w:val="af-ZA"/>
        </w:rPr>
        <w:t xml:space="preserve">LM-THAT-GHAPSDB-25/03</w:t>
      </w:r>
      <w:r xmlns:w="http://schemas.openxmlformats.org/wordprocessingml/2006/main" w:rsidR="002D32DD">
        <w:rPr>
          <w:rFonts w:ascii="GHEA Grapalat" w:eastAsia="Times New Roman" w:hAnsi="GHEA Grapalat" w:cs="Arial"/>
          <w:color w:val="000000"/>
          <w:sz w:val="20"/>
          <w:szCs w:val="20"/>
          <w:lang w:val="af-ZA"/>
        </w:rPr>
        <w:t xml:space="preserve">         </w:t>
      </w:r>
      <w:r xmlns:w="http://schemas.openxmlformats.org/wordprocessingml/2006/main" w:rsidRPr="00532D6C">
        <w:rPr>
          <w:rFonts w:ascii="GHEA Grapalat" w:eastAsia="Times New Roman" w:hAnsi="GHEA Grapalat" w:cs="Franklin Gothic Medium Cond"/>
          <w:color w:val="000000"/>
          <w:sz w:val="20"/>
          <w:szCs w:val="20"/>
          <w:lang w:val="af-ZA"/>
        </w:rPr>
        <w:t xml:space="preserve">"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код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заявил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клиента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имя: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цитировать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расследования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 xml:space="preserve">   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часть(и) и приглашение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                           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номер дозы(й)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требования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подает соответствующее заявление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12"/>
          <w:szCs w:val="12"/>
          <w:u w:val="single"/>
          <w:lang w:val="es-ES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 xml:space="preserve">                                                      </w:t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 xml:space="preserve"> 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заявляет и подтверждает,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что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               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Имя участника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житель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название страны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              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u w:val="single"/>
          <w:lang w:val="es-ES"/>
        </w:rPr>
        <w:t xml:space="preserve">                                        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из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Имя участника</w:t>
      </w:r>
    </w:p>
    <w:p w:rsidR="00532D6C" w:rsidRPr="00532D6C" w:rsidRDefault="00532D6C" w:rsidP="00106D44">
      <w:pPr xmlns:w="http://schemas.openxmlformats.org/wordprocessingml/2006/main"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Arial"/>
          <w:sz w:val="24"/>
          <w:u w:val="single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Регистрационный номер налогоплательщика:</w:t>
      </w:r>
      <w:r xmlns:w="http://schemas.openxmlformats.org/wordprocessingml/2006/main" w:rsidRPr="00532D6C">
        <w:rPr>
          <w:rFonts w:ascii="GHEA Grapalat" w:eastAsia="Times New Roman" w:hAnsi="GHEA Grapalat" w:cs="Arial"/>
          <w:sz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4"/>
          <w:u w:val="single"/>
          <w:lang w:val="es-ES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регистрационный номер налогоплательщика</w:t>
      </w:r>
    </w:p>
    <w:p w:rsidR="00532D6C" w:rsidRPr="00532D6C" w:rsidRDefault="00532D6C" w:rsidP="00106D44">
      <w:pPr xmlns:w="http://schemas.openxmlformats.org/wordprocessingml/2006/main"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Адрес электронной почты:</w:t>
      </w:r>
      <w:r xmlns:w="http://schemas.openxmlformats.org/wordprocessingml/2006/main" w:rsidRPr="00532D6C">
        <w:rPr>
          <w:rFonts w:ascii="GHEA Grapalat" w:eastAsia="Times New Roman" w:hAnsi="GHEA Grapalat" w:cs="Arial"/>
          <w:sz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10"/>
          <w:szCs w:val="10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Адрес электронной почты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10"/>
          <w:szCs w:val="10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10"/>
          <w:szCs w:val="10"/>
          <w:lang w:val="hy-AM"/>
        </w:rPr>
      </w:pPr>
    </w:p>
    <w:p w:rsidR="00532D6C" w:rsidRPr="00532D6C" w:rsidRDefault="00532D6C" w:rsidP="00106D44">
      <w:pPr xmlns:w="http://schemas.openxmlformats.org/wordprocessingml/2006/main"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активность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адрес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является: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------------------------------------------------ ---- -: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                                  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16"/>
          <w:szCs w:val="16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                                                                                         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активность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адрес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10"/>
          <w:szCs w:val="1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0"/>
          <w:szCs w:val="20"/>
          <w:lang w:val="hy-AM"/>
        </w:rPr>
      </w:pPr>
    </w:p>
    <w:p w:rsidR="00532D6C" w:rsidRPr="00532D6C" w:rsidRDefault="00532D6C" w:rsidP="00106D44">
      <w:pPr xmlns:w="http://schemas.openxmlformats.org/wordprocessingml/2006/main"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номер телефона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является: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------------------------------------------------ ---- -: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                                  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16"/>
          <w:szCs w:val="16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телефон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число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Arial"/>
          <w:sz w:val="20"/>
          <w:szCs w:val="20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                             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 xml:space="preserve">                        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заявляет и подтверждает, что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</w:t>
      </w:r>
      <w:r xmlns:w="http://schemas.openxmlformats.org/wordprocessingml/2006/main" w:rsidRPr="00532D6C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16"/>
          <w:szCs w:val="24"/>
          <w:vertAlign w:val="superscript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                       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Имя: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1) соответствует 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" </w:t>
      </w:r>
      <w:r xmlns:w="http://schemas.openxmlformats.org/wordprocessingml/2006/main" w:rsidR="004C0DFD">
        <w:rPr>
          <w:rFonts w:ascii="Arial" w:eastAsia="Times New Roman" w:hAnsi="Arial" w:cs="Arial"/>
          <w:color w:val="000000"/>
          <w:sz w:val="20"/>
          <w:szCs w:val="20"/>
          <w:lang w:val="af-ZA"/>
        </w:rPr>
        <w:t xml:space="preserve">LM-THAT-GHAPZB-25/03</w:t>
      </w:r>
      <w:r xmlns:w="http://schemas.openxmlformats.org/wordprocessingml/2006/main" w:rsidR="002D32DD">
        <w:rPr>
          <w:rFonts w:ascii="GHEA Grapalat" w:eastAsia="Times New Roman" w:hAnsi="GHEA Grapalat" w:cs="Arial"/>
          <w:color w:val="000000"/>
          <w:sz w:val="20"/>
          <w:szCs w:val="20"/>
          <w:lang w:val="af-ZA"/>
        </w:rPr>
        <w:t xml:space="preserve">         </w:t>
      </w:r>
      <w:r xmlns:w="http://schemas.openxmlformats.org/wordprocessingml/2006/main" w:rsidRPr="00532D6C">
        <w:rPr>
          <w:rFonts w:ascii="GHEA Grapalat" w:eastAsia="Times New Roman" w:hAnsi="GHEA Grapalat" w:cs="Franklin Gothic Medium Cond"/>
          <w:color w:val="000000"/>
          <w:sz w:val="20"/>
          <w:szCs w:val="20"/>
          <w:lang w:val="af-ZA"/>
        </w:rPr>
        <w:t xml:space="preserve">»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требованиям права на участие, указанным в приглашении на запрос котировок с кодом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, и является обязательным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выбрано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участник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быть признанным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 случае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по приглашению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чтобы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в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течение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срока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отправьте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квалификация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обеспечение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vertAlign w:val="superscript"/>
          <w:lang w:val="hy-AM"/>
        </w:rPr>
        <w:footnoteReference xmlns:w="http://schemas.openxmlformats.org/wordprocessingml/2006/main" w:id="7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.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2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" </w:t>
      </w:r>
      <w:r xmlns:w="http://schemas.openxmlformats.org/wordprocessingml/2006/main" w:rsidR="004C0DFD">
        <w:rPr>
          <w:rFonts w:ascii="Arial" w:eastAsia="Times New Roman" w:hAnsi="Arial" w:cs="Arial"/>
          <w:color w:val="000000"/>
          <w:sz w:val="20"/>
          <w:szCs w:val="20"/>
          <w:lang w:val="af-ZA"/>
        </w:rPr>
        <w:t xml:space="preserve">LM-THAT-GHAPZB-25/03</w:t>
      </w:r>
      <w:r xmlns:w="http://schemas.openxmlformats.org/wordprocessingml/2006/main" w:rsidR="002D32DD">
        <w:rPr>
          <w:rFonts w:ascii="GHEA Grapalat" w:eastAsia="Times New Roman" w:hAnsi="GHEA Grapalat" w:cs="Arial"/>
          <w:color w:val="000000"/>
          <w:sz w:val="20"/>
          <w:szCs w:val="20"/>
          <w:lang w:val="af-ZA"/>
        </w:rPr>
        <w:t xml:space="preserve">         </w:t>
      </w:r>
      <w:r xmlns:w="http://schemas.openxmlformats.org/wordprocessingml/2006/main" w:rsidRPr="00532D6C">
        <w:rPr>
          <w:rFonts w:ascii="GHEA Grapalat" w:eastAsia="Times New Roman" w:hAnsi="GHEA Grapalat" w:cs="Franklin Gothic Medium Cond"/>
          <w:color w:val="000000"/>
          <w:sz w:val="20"/>
          <w:szCs w:val="20"/>
          <w:lang w:val="af-ZA"/>
        </w:rPr>
        <w:t xml:space="preserve">»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color w:val="000000"/>
          <w:sz w:val="24"/>
          <w:szCs w:val="27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в рамках участия в запросе котировок по коду:</w:t>
      </w:r>
      <w:r xmlns:w="http://schemas.openxmlformats.org/wordprocessingml/2006/main" w:rsidRPr="00532D6C">
        <w:rPr>
          <w:rFonts w:ascii="GHEA Grapalat" w:eastAsia="Times New Roman" w:hAnsi="GHEA Grapalat" w:cs="Sylfaen"/>
          <w:lang w:val="es-ES"/>
        </w:rPr>
        <w:t xml:space="preserve">  </w:t>
      </w:r>
    </w:p>
    <w:p w:rsidR="00532D6C" w:rsidRPr="00532D6C" w:rsidRDefault="00532D6C" w:rsidP="00106D44">
      <w:pPr xmlns:w="http://schemas.openxmlformats.org/wordprocessingml/2006/main"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не допустил и/или не допустит злоупотребления доминирующим положением и антиконкурентного соглашения,</w:t>
      </w:r>
    </w:p>
    <w:p w:rsidR="00532D6C" w:rsidRPr="00532D6C" w:rsidRDefault="00532D6C" w:rsidP="00106D44">
      <w:pPr xmlns:w="http://schemas.openxmlformats.org/wordprocessingml/2006/main"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Times New Roman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отсутствует, как указано в приглашении:</w:t>
      </w:r>
      <w:r xmlns:w="http://schemas.openxmlformats.org/wordprocessingml/2006/main" w:rsidRPr="00532D6C">
        <w:rPr>
          <w:rFonts w:ascii="GHEA Grapalat" w:eastAsia="Times New Roman" w:hAnsi="GHEA Grapalat" w:cs="Times New Roman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 xml:space="preserve">                   </w:t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Times New Roman"/>
          <w:lang w:val="es-ES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Имя участника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филиалы и/или</w:t>
      </w:r>
      <w:r xmlns:w="http://schemas.openxmlformats.org/wordprocessingml/2006/main" w:rsidRPr="00532D6C">
        <w:rPr>
          <w:rFonts w:ascii="GHEA Grapalat" w:eastAsia="Times New Roman" w:hAnsi="GHEA Grapalat" w:cs="Times New Roman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 xml:space="preserve">    </w:t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 xml:space="preserve">        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из</w:t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 xml:space="preserve"> 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Имя участника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основано или более пятидесяти процентов</w:t>
      </w:r>
      <w:r xmlns:w="http://schemas.openxmlformats.org/wordprocessingml/2006/main" w:rsidRPr="00532D6C">
        <w:rPr>
          <w:rFonts w:ascii="GHEA Grapalat" w:eastAsia="Times New Roman" w:hAnsi="GHEA Grapalat" w:cs="Times New Roman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 xml:space="preserve">   </w:t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 xml:space="preserve">       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к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                                                   </w:t>
      </w: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Имя участника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случай одновременного участия организаций с долей (долей).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S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также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представляет</w:t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 xml:space="preserve">                   </w:t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из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о реальных бенефициарах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hy-AM"/>
        </w:rPr>
        <w:t xml:space="preserve">     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Имя участника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18"/>
          <w:szCs w:val="18"/>
          <w:vertAlign w:val="superscript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ссылка на сайт, содержащий информацию: ----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--------------------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-------------------- -------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hy-AM"/>
        </w:rPr>
        <w:t xml:space="preserve">**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vertAlign w:val="superscript"/>
          <w:lang w:val="es-ES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10"/>
          <w:szCs w:val="10"/>
          <w:lang w:val="es-ES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s-ES"/>
        </w:rPr>
        <w:t xml:space="preserve">Прикрепил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s-ES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s-ES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s-ES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s-ES"/>
        </w:rPr>
        <w:t xml:space="preserve">предложенный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Имя участника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s-ES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s-ES"/>
        </w:rPr>
        <w:t xml:space="preserve">полный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s-ES"/>
        </w:rPr>
        <w:t xml:space="preserve">Описание: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s-ES"/>
        </w:rPr>
        <w:t xml:space="preserve">в соответствии с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s-ES"/>
        </w:rPr>
        <w:t xml:space="preserve">Приложение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1.1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s-ES"/>
        </w:rPr>
        <w:t xml:space="preserve">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0"/>
          <w:szCs w:val="24"/>
          <w:vertAlign w:val="superscript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 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___________________________________________________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ФИО участника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должность руководителя,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en-US"/>
        </w:rPr>
        <w:t xml:space="preserve">имя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и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en-US"/>
        </w:rPr>
        <w:t xml:space="preserve">фамилия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)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es-ES"/>
        </w:rPr>
        <w:t xml:space="preserve">   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подпись)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0"/>
          <w:szCs w:val="24"/>
          <w:vertAlign w:val="superscript"/>
          <w:lang w:val="es-ES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 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К. Т.</w:t>
      </w:r>
      <w:r xmlns:w="http://schemas.openxmlformats.org/wordprocessingml/2006/main" w:rsidRPr="00532D6C">
        <w:rPr>
          <w:rFonts w:ascii="GHEA Grapalat" w:eastAsia="Times New Roman" w:hAnsi="GHEA Grapalat" w:cs="Arial"/>
          <w:color w:val="FFFFFF"/>
          <w:sz w:val="20"/>
          <w:szCs w:val="24"/>
          <w:vertAlign w:val="superscript"/>
          <w:lang w:val="hy-AM"/>
        </w:rPr>
        <w:footnoteReference xmlns:w="http://schemas.openxmlformats.org/wordprocessingml/2006/main" w:id="8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hy-AM"/>
        </w:rPr>
        <w:br xmlns:w="http://schemas.openxmlformats.org/wordprocessingml/2006/main" w:type="page"/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hy-AM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hy-AM"/>
        </w:rPr>
        <w:t xml:space="preserve">Приложение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1.1</w:t>
      </w:r>
    </w:p>
    <w:p w:rsidR="00532D6C" w:rsidRPr="00532D6C" w:rsidRDefault="004C0DFD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xmlns:w="http://schemas.openxmlformats.org/wordprocessingml/2006/main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LM-THAT-GHAPSDB-25/03</w:t>
      </w:r>
      <w:r xmlns:w="http://schemas.openxmlformats.org/wordprocessingml/2006/main" w:rsidR="00532D6C" w:rsidRPr="00532D6C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xmlns:w="http://schemas.openxmlformats.org/wordprocessingml/2006/main" w:rsidR="00532D6C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с кодом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цитировать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расследования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приглашения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es-ES"/>
        </w:rPr>
      </w:pPr>
    </w:p>
    <w:p w:rsidR="00532D6C" w:rsidRPr="00532D6C" w:rsidRDefault="00532D6C" w:rsidP="00106D44">
      <w:pPr>
        <w:keepNext/>
        <w:tabs>
          <w:tab w:val="left" w:pos="426"/>
        </w:tabs>
        <w:spacing w:after="0" w:line="240" w:lineRule="auto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 xmlns:w="http://schemas.openxmlformats.org/wordprocessingml/2006/main">
        <w:keepNext/>
        <w:tabs>
          <w:tab w:val="left" w:pos="426"/>
        </w:tabs>
        <w:spacing w:after="0" w:line="240" w:lineRule="auto"/>
        <w:jc w:val="center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ОПИСАНИЕ:</w:t>
      </w:r>
    </w:p>
    <w:p w:rsidR="00532D6C" w:rsidRPr="00532D6C" w:rsidRDefault="00532D6C" w:rsidP="00106D44">
      <w:pPr xmlns:w="http://schemas.openxmlformats.org/wordprocessingml/2006/main">
        <w:keepNext/>
        <w:tabs>
          <w:tab w:val="left" w:pos="426"/>
        </w:tabs>
        <w:spacing w:after="0" w:line="240" w:lineRule="auto"/>
        <w:jc w:val="center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предложенный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полный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</w:p>
    <w:p w:rsidR="00532D6C" w:rsidRPr="00532D6C" w:rsidRDefault="00532D6C" w:rsidP="00106D44">
      <w:pPr>
        <w:keepNext/>
        <w:tabs>
          <w:tab w:val="left" w:pos="426"/>
        </w:tabs>
        <w:spacing w:after="0" w:line="240" w:lineRule="auto"/>
        <w:jc w:val="center"/>
        <w:outlineLvl w:val="2"/>
        <w:rPr>
          <w:rFonts w:ascii="GHEA Grapalat" w:eastAsia="Times New Roman" w:hAnsi="GHEA Grapalat" w:cs="Arial"/>
          <w:sz w:val="20"/>
          <w:szCs w:val="20"/>
          <w:lang w:val="es-ES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 xml:space="preserve">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« </w:t>
      </w:r>
      <w:r xmlns:w="http://schemas.openxmlformats.org/wordprocessingml/2006/main" w:rsidR="004C0DFD">
        <w:rPr>
          <w:rFonts w:ascii="Arial" w:eastAsia="Times New Roman" w:hAnsi="Arial" w:cs="Arial"/>
          <w:color w:val="000000"/>
          <w:sz w:val="20"/>
          <w:szCs w:val="20"/>
          <w:lang w:val="af-ZA"/>
        </w:rPr>
        <w:t xml:space="preserve">LM-THAT-GHAPZB-25/ 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03</w:t>
      </w:r>
      <w:r xmlns:w="http://schemas.openxmlformats.org/wordprocessingml/2006/main" w:rsidR="002D32DD">
        <w:rPr>
          <w:rFonts w:ascii="GHEA Grapalat" w:eastAsia="Times New Roman" w:hAnsi="GHEA Grapalat" w:cs="Arial"/>
          <w:color w:val="000000"/>
          <w:sz w:val="20"/>
          <w:szCs w:val="20"/>
          <w:lang w:val="af-ZA"/>
        </w:rPr>
        <w:t xml:space="preserve">         </w:t>
      </w:r>
      <w:r xmlns:w="http://schemas.openxmlformats.org/wordprocessingml/2006/main" w:rsidRPr="00532D6C">
        <w:rPr>
          <w:rFonts w:ascii="GHEA Grapalat" w:eastAsia="Times New Roman" w:hAnsi="GHEA Grapalat" w:cs="Franklin Gothic Medium Cond"/>
          <w:color w:val="000000"/>
          <w:sz w:val="20"/>
          <w:szCs w:val="20"/>
          <w:lang w:val="af-ZA"/>
        </w:rPr>
        <w:t xml:space="preserve">»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0"/>
          <w:szCs w:val="20"/>
          <w:u w:val="single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vertAlign w:val="superscript"/>
          <w:lang w:val="es-ES"/>
        </w:rPr>
        <w:t xml:space="preserve">                                                                             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имя: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ниже приведено полное описание продукта, который он предлагает в рамках запроса ценового предложения с кодом.</w:t>
      </w:r>
    </w:p>
    <w:p w:rsidR="00532D6C" w:rsidRPr="00532D6C" w:rsidRDefault="00532D6C" w:rsidP="00106D44">
      <w:pPr>
        <w:keepNext/>
        <w:tabs>
          <w:tab w:val="left" w:pos="426"/>
        </w:tabs>
        <w:spacing w:after="0" w:line="240" w:lineRule="auto"/>
        <w:jc w:val="center"/>
        <w:outlineLvl w:val="2"/>
        <w:rPr>
          <w:rFonts w:ascii="GHEA Grapalat" w:eastAsia="Times New Roman" w:hAnsi="GHEA Grapalat" w:cs="Arial"/>
          <w:sz w:val="20"/>
          <w:szCs w:val="20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1460"/>
        <w:gridCol w:w="2003"/>
        <w:gridCol w:w="1757"/>
        <w:gridCol w:w="1530"/>
        <w:gridCol w:w="1800"/>
      </w:tblGrid>
      <w:tr w:rsidR="00532D6C" w:rsidRPr="00532D6C" w:rsidTr="00532D6C">
        <w:tc>
          <w:tcPr>
            <w:tcW w:w="1368" w:type="dxa"/>
            <w:vMerge w:val="restart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 xml:space="preserve">Доза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 xml:space="preserve">для</w:t>
            </w:r>
          </w:p>
        </w:tc>
        <w:tc>
          <w:tcPr>
            <w:tcW w:w="8550" w:type="dxa"/>
            <w:gridSpan w:val="5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 xml:space="preserve">Рекомендуется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 xml:space="preserve">продукта</w:t>
            </w:r>
          </w:p>
        </w:tc>
      </w:tr>
      <w:tr w:rsidR="00532D6C" w:rsidRPr="00532D6C" w:rsidTr="00532D6C">
        <w:tc>
          <w:tcPr>
            <w:tcW w:w="1368" w:type="dxa"/>
            <w:vMerge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</w:p>
        </w:tc>
        <w:tc>
          <w:tcPr>
            <w:tcW w:w="1460" w:type="dxa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n-US"/>
              </w:rPr>
              <w:t xml:space="preserve">Ирме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hy-AM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hy-AM"/>
              </w:rPr>
              <w:t xml:space="preserve">имя:</w:t>
            </w:r>
          </w:p>
        </w:tc>
        <w:tc>
          <w:tcPr>
            <w:tcW w:w="2003" w:type="dxa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 xml:space="preserve">товар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 xml:space="preserve">знак</w:t>
            </w:r>
          </w:p>
        </w:tc>
        <w:tc>
          <w:tcPr>
            <w:tcW w:w="1757" w:type="dxa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hy-AM"/>
              </w:rPr>
              <w:t xml:space="preserve">бренд</w:t>
            </w:r>
          </w:p>
        </w:tc>
        <w:tc>
          <w:tcPr>
            <w:tcW w:w="1530" w:type="dxa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 xml:space="preserve">производителя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 xml:space="preserve">имя:</w:t>
            </w:r>
          </w:p>
        </w:tc>
        <w:tc>
          <w:tcPr>
            <w:tcW w:w="1800" w:type="dxa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 xml:space="preserve">технический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 xml:space="preserve">характеристики</w:t>
            </w:r>
          </w:p>
        </w:tc>
      </w:tr>
      <w:tr w:rsidR="00532D6C" w:rsidRPr="00532D6C" w:rsidTr="00532D6C">
        <w:tc>
          <w:tcPr>
            <w:tcW w:w="1368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460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2003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757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800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</w:tr>
      <w:tr w:rsidR="00532D6C" w:rsidRPr="00532D6C" w:rsidTr="00532D6C">
        <w:tc>
          <w:tcPr>
            <w:tcW w:w="1368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460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2003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757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800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</w:tr>
      <w:tr w:rsidR="00532D6C" w:rsidRPr="00532D6C" w:rsidTr="00532D6C">
        <w:tc>
          <w:tcPr>
            <w:tcW w:w="1368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460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2003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757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800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</w:tr>
    </w:tbl>
    <w:p w:rsidR="00532D6C" w:rsidRPr="00532D6C" w:rsidRDefault="00532D6C" w:rsidP="00106D44">
      <w:pPr>
        <w:keepNext/>
        <w:tabs>
          <w:tab w:val="left" w:pos="426"/>
        </w:tabs>
        <w:spacing w:after="0" w:line="240" w:lineRule="auto"/>
        <w:outlineLvl w:val="2"/>
        <w:rPr>
          <w:rFonts w:ascii="GHEA Grapalat" w:eastAsia="Times New Roman" w:hAnsi="GHEA Grapalat" w:cs="Times New Roman"/>
          <w:b/>
          <w:sz w:val="20"/>
          <w:szCs w:val="20"/>
          <w:lang w:val="en-US"/>
        </w:rPr>
      </w:pPr>
    </w:p>
    <w:p w:rsidR="00532D6C" w:rsidRPr="00532D6C" w:rsidRDefault="00532D6C" w:rsidP="00106D44">
      <w:pPr>
        <w:keepNext/>
        <w:tabs>
          <w:tab w:val="left" w:pos="426"/>
        </w:tabs>
        <w:spacing w:after="0" w:line="240" w:lineRule="auto"/>
        <w:outlineLvl w:val="2"/>
        <w:rPr>
          <w:rFonts w:ascii="GHEA Grapalat" w:eastAsia="Times New Roman" w:hAnsi="GHEA Grapalat" w:cs="Times New Roman"/>
          <w:b/>
          <w:sz w:val="20"/>
          <w:szCs w:val="20"/>
          <w:lang w:val="en-US"/>
        </w:rPr>
      </w:pPr>
    </w:p>
    <w:p w:rsidR="00532D6C" w:rsidRPr="00532D6C" w:rsidRDefault="00532D6C" w:rsidP="00106D44">
      <w:pPr>
        <w:keepNext/>
        <w:tabs>
          <w:tab w:val="left" w:pos="426"/>
        </w:tabs>
        <w:spacing w:after="0" w:line="240" w:lineRule="auto"/>
        <w:outlineLvl w:val="2"/>
        <w:rPr>
          <w:rFonts w:ascii="GHEA Grapalat" w:eastAsia="Times New Roman" w:hAnsi="GHEA Grapalat" w:cs="Times New Roman"/>
          <w:b/>
          <w:sz w:val="20"/>
          <w:szCs w:val="20"/>
          <w:lang w:val="en-US"/>
        </w:rPr>
      </w:pPr>
    </w:p>
    <w:p w:rsidR="00532D6C" w:rsidRPr="00532D6C" w:rsidRDefault="00532D6C" w:rsidP="00106D44">
      <w:pPr>
        <w:keepNext/>
        <w:tabs>
          <w:tab w:val="left" w:pos="426"/>
        </w:tabs>
        <w:spacing w:after="0" w:line="240" w:lineRule="auto"/>
        <w:outlineLvl w:val="2"/>
        <w:rPr>
          <w:rFonts w:ascii="GHEA Grapalat" w:eastAsia="Times New Roman" w:hAnsi="GHEA Grapalat" w:cs="Times New Roman"/>
          <w:b/>
          <w:sz w:val="20"/>
          <w:szCs w:val="20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 xml:space="preserve">   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                 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имя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руководителя 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должность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имя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фамилия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)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                                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подпись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К. Т.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16"/>
          <w:szCs w:val="16"/>
          <w:lang w:val="af-ZA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D60ADB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 xmlns:w="http://schemas.openxmlformats.org/wordprocessingml/2006/main">
        <w:keepNext/>
        <w:tabs>
          <w:tab w:val="left" w:pos="426"/>
        </w:tabs>
        <w:spacing w:after="0" w:line="240" w:lineRule="auto"/>
        <w:jc w:val="right"/>
        <w:outlineLvl w:val="2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Приложение 1.2**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" </w:t>
      </w:r>
      <w:r xmlns:w="http://schemas.openxmlformats.org/wordprocessingml/2006/main" w:rsidR="004C0DFD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LM-THAT-GHAPSDB-25/03</w:t>
      </w:r>
      <w:r xmlns:w="http://schemas.openxmlformats.org/wordprocessingml/2006/main" w:rsidR="002D32DD">
        <w:rPr>
          <w:rFonts w:ascii="GHEA Grapalat" w:eastAsia="Times New Roman" w:hAnsi="GHEA Grapalat" w:cs="Arial"/>
          <w:b/>
          <w:color w:val="000000"/>
          <w:sz w:val="20"/>
          <w:szCs w:val="27"/>
          <w:lang w:val="af-ZA"/>
        </w:rPr>
        <w:t xml:space="preserve">         </w:t>
      </w:r>
      <w:r xmlns:w="http://schemas.openxmlformats.org/wordprocessingml/2006/main" w:rsidRPr="00532D6C">
        <w:rPr>
          <w:rFonts w:ascii="GHEA Grapalat" w:eastAsia="Times New Roman" w:hAnsi="GHEA Grapalat" w:cs="Franklin Gothic Medium Cond"/>
          <w:b/>
          <w:color w:val="000000"/>
          <w:sz w:val="20"/>
          <w:szCs w:val="27"/>
          <w:lang w:val="af-ZA"/>
        </w:rPr>
        <w:t xml:space="preserve">»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с кодом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цитировать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расследования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приглашения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es-ES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ФОРМА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GHEA Grapalat" w:hAnsi="GHEA Grapalat" w:cs="GHEA Grapalat"/>
          <w:sz w:val="24"/>
          <w:szCs w:val="24"/>
          <w:lang w:val="hy-AM"/>
        </w:rPr>
      </w:pP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hy-AM"/>
        </w:rPr>
        <w:t xml:space="preserve">ДЕЙСТВИТЕЛЬНО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hy-AM"/>
        </w:rPr>
        <w:t xml:space="preserve">БЕНЕФИЦИАРОВ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hy-AM"/>
        </w:rPr>
        <w:t xml:space="preserve">О: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hy-AM"/>
        </w:rPr>
        <w:t xml:space="preserve">ЗАЯВЛЕНИЕ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532D6C" w:rsidRPr="00532D6C" w:rsidRDefault="00532D6C" w:rsidP="00106D44">
      <w:pPr xmlns:w="http://schemas.openxmlformats.org/wordprocessingml/2006/main"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firstLine="0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 xml:space="preserve">Организация</w:t>
      </w:r>
    </w:p>
    <w:p w:rsidR="00532D6C" w:rsidRPr="00532D6C" w:rsidRDefault="00532D6C" w:rsidP="00106D44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данные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80"/>
      </w:tblGrid>
      <w:tr w:rsidR="00532D6C" w:rsidRPr="00532D6C" w:rsidTr="00532D6C">
        <w:tc>
          <w:tcPr>
            <w:tcW w:w="2836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Имя: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6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Имя: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Латинская буква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6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Состояние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регистрация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число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6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Регистрация: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день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месяц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год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6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Регистрация: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адрес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6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Регистрация: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государство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6" w:type="dxa"/>
            <w:shd w:val="clear" w:color="auto" w:fill="D9E2F3"/>
            <w:vAlign w:val="center"/>
          </w:tcPr>
          <w:p w:rsidR="00532D6C" w:rsidRPr="00950D0E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Исполнительный: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тела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вести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имя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и: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фамилия</w:t>
            </w:r>
          </w:p>
        </w:tc>
        <w:tc>
          <w:tcPr>
            <w:tcW w:w="6180" w:type="dxa"/>
            <w:vAlign w:val="center"/>
          </w:tcPr>
          <w:p w:rsidR="00532D6C" w:rsidRPr="00950D0E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</w:tbl>
    <w:p w:rsidR="00532D6C" w:rsidRPr="00532D6C" w:rsidRDefault="00532D6C" w:rsidP="00106D44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представитель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человек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4C0DFD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Декларация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представитель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человек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имя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и: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фамилия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Декларация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представитель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человек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позиция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:rsidR="00532D6C" w:rsidRPr="00532D6C" w:rsidRDefault="00532D6C" w:rsidP="00106D44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презентация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4C0DFD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Декларация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подписание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день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месяц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год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Декларация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страниц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количество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Декларация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представитель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человек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подпись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:rsidR="00532D6C" w:rsidRPr="00532D6C" w:rsidRDefault="00532D6C" w:rsidP="00106D44">
      <w:pPr xmlns:w="http://schemas.openxmlformats.org/wordprocessingml/2006/main"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 xml:space="preserve">Акции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 xml:space="preserve">листинг</w:t>
      </w:r>
      <w:r xmlns:w="http://schemas.openxmlformats.org/wordprocessingml/2006/main" w:rsidRPr="00532D6C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 xml:space="preserve">данные</w:t>
      </w:r>
    </w:p>
    <w:p w:rsidR="00532D6C" w:rsidRPr="00532D6C" w:rsidRDefault="00532D6C" w:rsidP="00106D44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Акции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листинг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данные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Запас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фондового рынка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имя: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Ссылка: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на бирже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доступный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документы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:rsidR="00532D6C" w:rsidRPr="00532D6C" w:rsidRDefault="00532D6C" w:rsidP="00106D44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контроллер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данные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Имя: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Имя: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Латинская буква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Состояние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регистрация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число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Регистрация: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день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месяц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год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Регистрация: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адрес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Регистрация: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государство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950D0E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Исполнительный: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тела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вести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имя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и: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фамилия</w:t>
            </w:r>
          </w:p>
        </w:tc>
        <w:tc>
          <w:tcPr>
            <w:tcW w:w="6180" w:type="dxa"/>
            <w:vAlign w:val="center"/>
          </w:tcPr>
          <w:p w:rsidR="00532D6C" w:rsidRPr="00950D0E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</w:tbl>
    <w:p w:rsidR="00532D6C" w:rsidRPr="00532D6C" w:rsidRDefault="00532D6C" w:rsidP="00106D44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iCs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Arial"/>
          <w:iCs/>
          <w:sz w:val="24"/>
          <w:szCs w:val="24"/>
          <w:lang w:val="en-US"/>
        </w:rPr>
        <w:t xml:space="preserve">Контроль</w:t>
      </w:r>
      <w:r xmlns:w="http://schemas.openxmlformats.org/wordprocessingml/2006/main" w:rsidRPr="00532D6C">
        <w:rPr>
          <w:rFonts w:ascii="GHEA Grapalat" w:eastAsia="GHEA Grapalat" w:hAnsi="GHEA Grapalat" w:cs="GHEA Grapalat"/>
          <w:iCs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iCs/>
          <w:sz w:val="24"/>
          <w:szCs w:val="24"/>
          <w:lang w:val="en-US"/>
        </w:rPr>
        <w:t xml:space="preserve">уровень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532D6C" w:rsidRPr="00532D6C" w:rsidTr="00532D6C">
        <w:tc>
          <w:tcPr>
            <w:tcW w:w="2836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Участие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размер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( </w:t>
            </w:r>
            <w:proofErr xmlns:w="http://schemas.openxmlformats.org/wordprocessingml/2006/main" w:type="gramStart"/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% </w:t>
            </w:r>
            <w:proofErr xmlns:w="http://schemas.openxmlformats.org/wordprocessingml/2006/main" w:type="gramEnd"/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)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6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Участие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тип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 xml:space="preserve">☐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Непосредственно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участие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 xml:space="preserve">☐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Косвенный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участие</w:t>
            </w:r>
          </w:p>
        </w:tc>
      </w:tr>
    </w:tbl>
    <w:p w:rsidR="00532D6C" w:rsidRPr="00950D0E" w:rsidRDefault="00532D6C" w:rsidP="00106D44">
      <w:pPr xmlns:w="http://schemas.openxmlformats.org/wordprocessingml/2006/main"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firstLine="0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 xmlns:w="http://schemas.openxmlformats.org/wordprocessingml/2006/main"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 xml:space="preserve">Государство </w:t>
      </w:r>
      <w:r xmlns:w="http://schemas.openxmlformats.org/wordprocessingml/2006/main" w:rsidRPr="00950D0E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 xml:space="preserve">сообщество</w:t>
      </w:r>
      <w:r xmlns:w="http://schemas.openxmlformats.org/wordprocessingml/2006/main" w:rsidRPr="00950D0E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 xml:space="preserve">или</w:t>
      </w:r>
      <w:r xmlns:w="http://schemas.openxmlformats.org/wordprocessingml/2006/main" w:rsidRPr="00950D0E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 xml:space="preserve">международный</w:t>
      </w:r>
      <w:r xmlns:w="http://schemas.openxmlformats.org/wordprocessingml/2006/main" w:rsidRPr="00950D0E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950D0E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 xml:space="preserve">участие</w:t>
      </w:r>
    </w:p>
    <w:p w:rsidR="00532D6C" w:rsidRPr="00532D6C" w:rsidRDefault="00532D6C" w:rsidP="00106D44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государства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сообщество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участие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государства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имя: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сообщества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имя: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Участие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размер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( </w:t>
            </w:r>
            <w:proofErr xmlns:w="http://schemas.openxmlformats.org/wordprocessingml/2006/main" w:type="gramStart"/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% </w:t>
            </w:r>
            <w:proofErr xmlns:w="http://schemas.openxmlformats.org/wordprocessingml/2006/main" w:type="gramEnd"/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)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Участие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тип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 xml:space="preserve">☐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Непосредственно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участие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 xml:space="preserve">☐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Косвенный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участие</w:t>
            </w:r>
          </w:p>
        </w:tc>
      </w:tr>
    </w:tbl>
    <w:p w:rsidR="00532D6C" w:rsidRPr="00532D6C" w:rsidRDefault="00532D6C" w:rsidP="00106D44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Международный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участие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Международный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организация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имя: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Международный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организация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имя: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Латинская буква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Участие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размер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( </w:t>
            </w:r>
            <w:proofErr xmlns:w="http://schemas.openxmlformats.org/wordprocessingml/2006/main" w:type="gramStart"/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% </w:t>
            </w:r>
            <w:proofErr xmlns:w="http://schemas.openxmlformats.org/wordprocessingml/2006/main" w:type="gramEnd"/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)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Участие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тип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 xml:space="preserve">☐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Непосредственно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участие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 xml:space="preserve">☐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Косвенный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участие</w:t>
            </w:r>
          </w:p>
        </w:tc>
      </w:tr>
    </w:tbl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GHEA Grapalat" w:hAnsi="GHEA Grapalat" w:cs="GHEA Grapalat"/>
          <w:b/>
          <w:sz w:val="24"/>
          <w:szCs w:val="24"/>
          <w:lang w:val="en-US"/>
        </w:rPr>
      </w:pPr>
    </w:p>
    <w:p w:rsidR="00532D6C" w:rsidRPr="00532D6C" w:rsidRDefault="00532D6C" w:rsidP="00106D44">
      <w:pPr xmlns:w="http://schemas.openxmlformats.org/wordprocessingml/2006/main"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firstLine="0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532D6C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 xml:space="preserve">данные</w:t>
      </w:r>
    </w:p>
    <w:p w:rsidR="00532D6C" w:rsidRPr="00532D6C" w:rsidRDefault="00532D6C" w:rsidP="00106D44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Персональный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личность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сертификатор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данные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532D6C" w:rsidRPr="00532D6C" w:rsidTr="00532D6C">
        <w:tc>
          <w:tcPr>
            <w:tcW w:w="2836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Имя: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6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Фамилия: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6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Имя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латинская буква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)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6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Фамилия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латинская буква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)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6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Гражданство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6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день рождения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день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месяц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год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:rsidR="00532D6C" w:rsidRPr="00532D6C" w:rsidRDefault="00532D6C" w:rsidP="00106D44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подтверждающий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документ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документа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тип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документа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число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Обеспечение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день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месяц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год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Провайдер: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тело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PSC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или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эквивалент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число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:rsidR="00532D6C" w:rsidRPr="00532D6C" w:rsidRDefault="00532D6C" w:rsidP="00106D44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Персональный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бухгалтерский учет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адрес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Государство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Сообщество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Административный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единица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950D0E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улицы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имя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здание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дом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),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квартира</w:t>
            </w:r>
          </w:p>
        </w:tc>
        <w:tc>
          <w:tcPr>
            <w:tcW w:w="6178" w:type="dxa"/>
            <w:vAlign w:val="center"/>
          </w:tcPr>
          <w:p w:rsidR="00532D6C" w:rsidRPr="00950D0E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</w:tbl>
    <w:p w:rsidR="00532D6C" w:rsidRPr="00532D6C" w:rsidRDefault="00532D6C" w:rsidP="00106D44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Персональный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резиденция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адрес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Государство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Сообщество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Административный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единица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950D0E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улицы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имя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здание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дом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),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квартира</w:t>
            </w:r>
          </w:p>
        </w:tc>
        <w:tc>
          <w:tcPr>
            <w:tcW w:w="6178" w:type="dxa"/>
            <w:vAlign w:val="center"/>
          </w:tcPr>
          <w:p w:rsidR="00532D6C" w:rsidRPr="00950D0E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</w:tbl>
    <w:p w:rsidR="00532D6C" w:rsidRPr="00950D0E" w:rsidRDefault="00532D6C" w:rsidP="00106D44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</w:rPr>
      </w:pP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быть</w:t>
      </w:r>
      <w:r xmlns:w="http://schemas.openxmlformats.org/wordprocessingml/2006/main"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базы </w:t>
      </w:r>
      <w:r xmlns:w="http://schemas.openxmlformats.org/wordprocessingml/2006/main"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( </w:t>
      </w:r>
      <w:r xmlns:w="http://schemas.openxmlformats.org/wordprocessingml/2006/main"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за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исключением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недропользования</w:t>
      </w:r>
      <w:r xmlns:w="http://schemas.openxmlformats.org/wordprocessingml/2006/main"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поля</w:t>
      </w:r>
      <w:r xmlns:w="http://schemas.openxmlformats.org/wordprocessingml/2006/main"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подотчетный</w:t>
      </w:r>
      <w:r xmlns:w="http://schemas.openxmlformats.org/wordprocessingml/2006/main"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организации </w:t>
      </w:r>
      <w:r xmlns:w="http://schemas.openxmlformats.org/wordprocessingml/2006/main"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532D6C" w:rsidRPr="00532D6C" w:rsidTr="00532D6C">
        <w:trPr>
          <w:trHeight w:val="924"/>
        </w:trPr>
        <w:tc>
          <w:tcPr>
            <w:tcW w:w="9016" w:type="dxa"/>
            <w:gridSpan w:val="2"/>
            <w:vAlign w:val="center"/>
          </w:tcPr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xmlns:w="http://schemas.openxmlformats.org/wordprocessingml/2006/main" w:rsidRPr="00950D0E">
              <w:rPr>
                <w:rFonts w:ascii="MS Mincho" w:eastAsia="MS Mincho" w:hAnsi="MS Mincho" w:cs="MS Mincho" w:hint="eastAsia"/>
                <w:sz w:val="24"/>
                <w:szCs w:val="24"/>
              </w:rPr>
              <w:t xml:space="preserve">☐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ab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а </w:t>
            </w:r>
            <w:r xmlns:w="http://schemas.openxmlformats.org/wordprocessingml/2006/main" w:rsidRPr="00950D0E">
              <w:rPr>
                <w:rFonts w:ascii="MS Mincho" w:eastAsia="MS Mincho" w:hAnsi="MS Mincho" w:cs="MS Mincho" w:hint="eastAsia"/>
                <w:sz w:val="24"/>
                <w:szCs w:val="24"/>
              </w:rPr>
              <w:t xml:space="preserve">.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напрямую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или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косвенный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во владении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является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данный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юридический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человек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голоса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верно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дающий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акций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долей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долей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20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и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более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процент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или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напрямую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или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косвенный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манера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имеет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20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и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более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процент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участие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юридический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человек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Законодательный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в столице</w:t>
            </w:r>
          </w:p>
        </w:tc>
      </w:tr>
      <w:tr w:rsidR="00532D6C" w:rsidRPr="00532D6C" w:rsidTr="00532D6C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Участие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размер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( </w:t>
            </w:r>
            <w:proofErr xmlns:w="http://schemas.openxmlformats.org/wordprocessingml/2006/main" w:type="gramStart"/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% </w:t>
            </w:r>
            <w:proofErr xmlns:w="http://schemas.openxmlformats.org/wordprocessingml/2006/main" w:type="gramEnd"/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Участие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тип</w:t>
            </w:r>
          </w:p>
        </w:tc>
        <w:tc>
          <w:tcPr>
            <w:tcW w:w="4508" w:type="dxa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 xml:space="preserve">☐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Непосредственно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участие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 xml:space="preserve">☐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Косвенный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участие</w:t>
            </w:r>
          </w:p>
        </w:tc>
      </w:tr>
      <w:tr w:rsidR="00532D6C" w:rsidRPr="00532D6C" w:rsidTr="00532D6C">
        <w:tc>
          <w:tcPr>
            <w:tcW w:w="9016" w:type="dxa"/>
            <w:gridSpan w:val="2"/>
            <w:vAlign w:val="center"/>
          </w:tcPr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xmlns:w="http://schemas.openxmlformats.org/wordprocessingml/2006/main" w:rsidRPr="00950D0E">
              <w:rPr>
                <w:rFonts w:ascii="MS Mincho" w:eastAsia="MS Mincho" w:hAnsi="MS Mincho" w:cs="MS Mincho" w:hint="eastAsia"/>
                <w:sz w:val="24"/>
                <w:szCs w:val="24"/>
              </w:rPr>
              <w:t xml:space="preserve">☐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ab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б </w:t>
            </w:r>
            <w:r xmlns:w="http://schemas.openxmlformats.org/wordprocessingml/2006/main" w:rsidRPr="00950D0E">
              <w:rPr>
                <w:rFonts w:ascii="MS Mincho" w:eastAsia="MS Mincho" w:hAnsi="MS Mincho" w:cs="MS Mincho" w:hint="eastAsia"/>
                <w:sz w:val="24"/>
                <w:szCs w:val="24"/>
              </w:rPr>
              <w:t xml:space="preserve">.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данный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юридический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человек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к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реализует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является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фактический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контроль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другой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означает</w:t>
            </w:r>
          </w:p>
        </w:tc>
      </w:tr>
      <w:tr w:rsidR="00532D6C" w:rsidRPr="00532D6C" w:rsidTr="00532D6C">
        <w:tc>
          <w:tcPr>
            <w:tcW w:w="9016" w:type="dxa"/>
            <w:gridSpan w:val="2"/>
            <w:vAlign w:val="center"/>
          </w:tcPr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xmlns:w="http://schemas.openxmlformats.org/wordprocessingml/2006/main" w:rsidRPr="00950D0E">
              <w:rPr>
                <w:rFonts w:ascii="MS Mincho" w:eastAsia="MS Mincho" w:hAnsi="MS Mincho" w:cs="MS Mincho" w:hint="eastAsia"/>
                <w:sz w:val="24"/>
                <w:szCs w:val="24"/>
              </w:rPr>
              <w:t xml:space="preserve">☐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ab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в </w:t>
            </w:r>
            <w:r xmlns:w="http://schemas.openxmlformats.org/wordprocessingml/2006/main" w:rsidRPr="00950D0E">
              <w:rPr>
                <w:rFonts w:ascii="MS Mincho" w:eastAsia="MS Mincho" w:hAnsi="MS Mincho" w:cs="MS Mincho" w:hint="eastAsia"/>
                <w:sz w:val="24"/>
                <w:szCs w:val="24"/>
              </w:rPr>
              <w:t xml:space="preserve">.</w:t>
            </w:r>
            <w:r xmlns:w="http://schemas.openxmlformats.org/wordprocessingml/2006/main" w:rsidRPr="00950D0E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является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является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данный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юридический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человек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активность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общий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или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текущий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управление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исполнитель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чиновник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человек</w:t>
            </w:r>
            <w:r xmlns:w="http://schemas.openxmlformats.org/wordprocessingml/2006/main" w:rsidRPr="00950D0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это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в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случае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когда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доступный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не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точки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«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а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»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и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«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б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».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требования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соответствие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физический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человек</w:t>
            </w:r>
          </w:p>
        </w:tc>
      </w:tr>
    </w:tbl>
    <w:p w:rsidR="00532D6C" w:rsidRPr="00950D0E" w:rsidRDefault="00532D6C" w:rsidP="00106D44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</w:rPr>
      </w:pP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быть</w:t>
      </w:r>
      <w:r xmlns:w="http://schemas.openxmlformats.org/wordprocessingml/2006/main"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основы </w:t>
      </w:r>
      <w:r xmlns:w="http://schemas.openxmlformats.org/wordprocessingml/2006/main"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(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недропользование</w:t>
      </w:r>
      <w:r xmlns:w="http://schemas.openxmlformats.org/wordprocessingml/2006/main"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поля</w:t>
      </w:r>
      <w:r xmlns:w="http://schemas.openxmlformats.org/wordprocessingml/2006/main"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подотчетный</w:t>
      </w:r>
      <w:r xmlns:w="http://schemas.openxmlformats.org/wordprocessingml/2006/main"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организации</w:t>
      </w:r>
      <w:r xmlns:w="http://schemas.openxmlformats.org/wordprocessingml/2006/main"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для </w:t>
      </w:r>
      <w:r xmlns:w="http://schemas.openxmlformats.org/wordprocessingml/2006/main"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532D6C" w:rsidRPr="00532D6C" w:rsidTr="00532D6C">
        <w:trPr>
          <w:trHeight w:val="924"/>
        </w:trPr>
        <w:tc>
          <w:tcPr>
            <w:tcW w:w="9016" w:type="dxa"/>
            <w:gridSpan w:val="2"/>
            <w:vAlign w:val="center"/>
          </w:tcPr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xmlns:w="http://schemas.openxmlformats.org/wordprocessingml/2006/main" w:rsidRPr="00950D0E">
              <w:rPr>
                <w:rFonts w:ascii="MS Mincho" w:eastAsia="MS Mincho" w:hAnsi="MS Mincho" w:cs="MS Mincho" w:hint="eastAsia"/>
                <w:sz w:val="24"/>
                <w:szCs w:val="24"/>
              </w:rPr>
              <w:t xml:space="preserve">☐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ab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а </w:t>
            </w:r>
            <w:r xmlns:w="http://schemas.openxmlformats.org/wordprocessingml/2006/main" w:rsidRPr="00950D0E">
              <w:rPr>
                <w:rFonts w:ascii="MS Mincho" w:eastAsia="MS Mincho" w:hAnsi="MS Mincho" w:cs="MS Mincho" w:hint="eastAsia"/>
                <w:sz w:val="24"/>
                <w:szCs w:val="24"/>
              </w:rPr>
              <w:t xml:space="preserve">.</w:t>
            </w:r>
            <w:r xmlns:w="http://schemas.openxmlformats.org/wordprocessingml/2006/main" w:rsidRPr="00950D0E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напрямую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или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косвенный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манера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во владении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является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данный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юридический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голос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человека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​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верно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дающий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акций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долей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долей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10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и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более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процент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или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напрямую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или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косвенный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манера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имеет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10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и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более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процент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участие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юридический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человек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Законодательный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в столице</w:t>
            </w:r>
          </w:p>
        </w:tc>
      </w:tr>
      <w:tr w:rsidR="00532D6C" w:rsidRPr="00532D6C" w:rsidTr="00532D6C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Участие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размер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( </w:t>
            </w:r>
            <w:proofErr xmlns:w="http://schemas.openxmlformats.org/wordprocessingml/2006/main" w:type="gramStart"/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% </w:t>
            </w:r>
            <w:proofErr xmlns:w="http://schemas.openxmlformats.org/wordprocessingml/2006/main" w:type="gramEnd"/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)</w:t>
            </w:r>
          </w:p>
        </w:tc>
        <w:tc>
          <w:tcPr>
            <w:tcW w:w="4508" w:type="dxa"/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Участие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тип</w:t>
            </w:r>
          </w:p>
        </w:tc>
        <w:tc>
          <w:tcPr>
            <w:tcW w:w="4508" w:type="dxa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 xml:space="preserve">☐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Непосредственно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участие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 xml:space="preserve">☐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Косвенный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участие</w:t>
            </w:r>
          </w:p>
        </w:tc>
      </w:tr>
      <w:tr w:rsidR="00532D6C" w:rsidRPr="00532D6C" w:rsidTr="00532D6C">
        <w:tc>
          <w:tcPr>
            <w:tcW w:w="9016" w:type="dxa"/>
            <w:gridSpan w:val="2"/>
            <w:vAlign w:val="center"/>
          </w:tcPr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xmlns:w="http://schemas.openxmlformats.org/wordprocessingml/2006/main" w:rsidRPr="00950D0E">
              <w:rPr>
                <w:rFonts w:ascii="MS Mincho" w:eastAsia="MS Mincho" w:hAnsi="MS Mincho" w:cs="MS Mincho" w:hint="eastAsia"/>
                <w:sz w:val="24"/>
                <w:szCs w:val="24"/>
              </w:rPr>
              <w:t xml:space="preserve">☐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ab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б </w:t>
            </w:r>
            <w:r xmlns:w="http://schemas.openxmlformats.org/wordprocessingml/2006/main" w:rsidRPr="00950D0E">
              <w:rPr>
                <w:rFonts w:ascii="MS Mincho" w:eastAsia="MS Mincho" w:hAnsi="MS Mincho" w:cs="MS Mincho" w:hint="eastAsia"/>
                <w:sz w:val="24"/>
                <w:szCs w:val="24"/>
              </w:rPr>
              <w:t xml:space="preserve">.</w:t>
            </w:r>
            <w:r xmlns:w="http://schemas.openxmlformats.org/wordprocessingml/2006/main" w:rsidRPr="00950D0E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верно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имеет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назначить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или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удалить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юридический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человек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управление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тела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члены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большинству</w:t>
            </w:r>
          </w:p>
        </w:tc>
      </w:tr>
      <w:tr w:rsidR="00532D6C" w:rsidRPr="00532D6C" w:rsidTr="00532D6C">
        <w:tc>
          <w:tcPr>
            <w:tcW w:w="9016" w:type="dxa"/>
            <w:gridSpan w:val="2"/>
            <w:vAlign w:val="center"/>
          </w:tcPr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xmlns:w="http://schemas.openxmlformats.org/wordprocessingml/2006/main" w:rsidRPr="00950D0E">
              <w:rPr>
                <w:rFonts w:ascii="MS Mincho" w:eastAsia="MS Mincho" w:hAnsi="MS Mincho" w:cs="MS Mincho" w:hint="eastAsia"/>
                <w:sz w:val="24"/>
                <w:szCs w:val="24"/>
              </w:rPr>
              <w:t xml:space="preserve">☐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ab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в </w:t>
            </w:r>
            <w:r xmlns:w="http://schemas.openxmlformats.org/wordprocessingml/2006/main" w:rsidRPr="00950D0E">
              <w:rPr>
                <w:rFonts w:ascii="MS Mincho" w:eastAsia="MS Mincho" w:hAnsi="MS Mincho" w:cs="MS Mincho" w:hint="eastAsia"/>
                <w:sz w:val="24"/>
                <w:szCs w:val="24"/>
              </w:rPr>
              <w:t xml:space="preserve">.</w:t>
            </w:r>
            <w:r xmlns:w="http://schemas.openxmlformats.org/wordprocessingml/2006/main" w:rsidRPr="00950D0E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юридический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от человека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бесплатно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полученный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является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подотчетный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в году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предшествующий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года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в течение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данный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юридический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человек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полученный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прибыли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минимум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15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процентов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по размеру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выгода</w:t>
            </w:r>
          </w:p>
        </w:tc>
      </w:tr>
      <w:tr w:rsidR="00532D6C" w:rsidRPr="00532D6C" w:rsidTr="00532D6C">
        <w:tc>
          <w:tcPr>
            <w:tcW w:w="9016" w:type="dxa"/>
            <w:gridSpan w:val="2"/>
            <w:vAlign w:val="center"/>
          </w:tcPr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xmlns:w="http://schemas.openxmlformats.org/wordprocessingml/2006/main" w:rsidRPr="00950D0E">
              <w:rPr>
                <w:rFonts w:ascii="MS Mincho" w:eastAsia="MS Mincho" w:hAnsi="MS Mincho" w:cs="MS Mincho" w:hint="eastAsia"/>
                <w:sz w:val="24"/>
                <w:szCs w:val="24"/>
              </w:rPr>
              <w:t xml:space="preserve">☐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ab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д </w:t>
            </w:r>
            <w:r xmlns:w="http://schemas.openxmlformats.org/wordprocessingml/2006/main" w:rsidRPr="00950D0E">
              <w:rPr>
                <w:rFonts w:ascii="MS Mincho" w:eastAsia="MS Mincho" w:hAnsi="MS Mincho" w:cs="MS Mincho" w:hint="eastAsia"/>
                <w:sz w:val="24"/>
                <w:szCs w:val="24"/>
              </w:rPr>
              <w:t xml:space="preserve">.</w:t>
            </w:r>
            <w:r xmlns:w="http://schemas.openxmlformats.org/wordprocessingml/2006/main" w:rsidRPr="00950D0E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юридический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человек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к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реализует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является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фактический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контроль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другой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означает</w:t>
            </w:r>
          </w:p>
        </w:tc>
      </w:tr>
      <w:tr w:rsidR="00532D6C" w:rsidRPr="00532D6C" w:rsidTr="00532D6C">
        <w:tc>
          <w:tcPr>
            <w:tcW w:w="9016" w:type="dxa"/>
            <w:gridSpan w:val="2"/>
            <w:vAlign w:val="center"/>
          </w:tcPr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xmlns:w="http://schemas.openxmlformats.org/wordprocessingml/2006/main" w:rsidRPr="00950D0E">
              <w:rPr>
                <w:rFonts w:ascii="MS Mincho" w:eastAsia="MS Mincho" w:hAnsi="MS Mincho" w:cs="MS Mincho" w:hint="eastAsia"/>
                <w:sz w:val="24"/>
                <w:szCs w:val="24"/>
              </w:rPr>
              <w:t xml:space="preserve">☐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ab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э </w:t>
            </w:r>
            <w:r xmlns:w="http://schemas.openxmlformats.org/wordprocessingml/2006/main" w:rsidRPr="00950D0E">
              <w:rPr>
                <w:rFonts w:ascii="MS Mincho" w:eastAsia="MS Mincho" w:hAnsi="MS Mincho" w:cs="MS Mincho" w:hint="eastAsia"/>
                <w:sz w:val="24"/>
                <w:szCs w:val="24"/>
              </w:rPr>
              <w:t xml:space="preserve">.</w:t>
            </w:r>
            <w:r xmlns:w="http://schemas.openxmlformats.org/wordprocessingml/2006/main" w:rsidRPr="00950D0E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является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является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данный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юридический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человек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активность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общий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или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текущий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управление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исполнитель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чиновник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человек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это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в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случае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когда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доступный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не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точки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"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а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"-"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д 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".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требования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соответствие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физический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человек</w:t>
            </w:r>
          </w:p>
        </w:tc>
      </w:tr>
    </w:tbl>
    <w:p w:rsidR="00532D6C" w:rsidRPr="00532D6C" w:rsidRDefault="00532D6C" w:rsidP="00106D44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статус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касательно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информация</w:t>
      </w:r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532D6C" w:rsidRPr="004C0DFD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Настоящий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стать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день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месяц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год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Организация: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к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контроль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выполнение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 xml:space="preserve">☐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Индивидуальный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 xml:space="preserve">☐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Взаимосвязанные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люди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с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вместе</w:t>
            </w: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950D0E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Для местного применения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поля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подотчетный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организация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настоящий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бенефициар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является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является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чиновник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человек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или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его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семья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член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532D6C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 xml:space="preserve">☐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Да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 xml:space="preserve">☐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 xml:space="preserve">Нет</w:t>
            </w:r>
          </w:p>
        </w:tc>
      </w:tr>
    </w:tbl>
    <w:p w:rsidR="00532D6C" w:rsidRPr="00532D6C" w:rsidRDefault="00532D6C" w:rsidP="00106D44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контакт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данные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Эл </w:t>
            </w:r>
            <w:r xmlns:w="http://schemas.openxmlformats.org/wordprocessingml/2006/main" w:rsidRPr="00532D6C">
              <w:rPr>
                <w:rFonts w:ascii="MS Mincho" w:eastAsia="MS Mincho" w:hAnsi="MS Mincho" w:cs="MS Mincho" w:hint="eastAsia"/>
                <w:color w:val="000000"/>
                <w:sz w:val="24"/>
                <w:szCs w:val="24"/>
                <w:lang w:val="en-US"/>
              </w:rPr>
              <w:t xml:space="preserve">.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почты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адрес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Номер телефона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:rsidR="00532D6C" w:rsidRPr="00532D6C" w:rsidRDefault="00532D6C" w:rsidP="00106D4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</w:p>
    <w:p w:rsidR="00532D6C" w:rsidRPr="00532D6C" w:rsidRDefault="00532D6C" w:rsidP="00106D44">
      <w:pPr xmlns:w="http://schemas.openxmlformats.org/wordprocessingml/2006/main"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firstLine="0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 xml:space="preserve">Средний</w:t>
      </w:r>
      <w:r xmlns:w="http://schemas.openxmlformats.org/wordprocessingml/2006/main" w:rsidRPr="00532D6C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 xml:space="preserve">люди</w:t>
      </w:r>
    </w:p>
    <w:p w:rsidR="00532D6C" w:rsidRPr="00532D6C" w:rsidRDefault="00532D6C" w:rsidP="00106D44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данные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Имя: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Имя: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Латинская буква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Состояние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регистрация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число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Регистрация: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день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месяц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год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Регистрация: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адрес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Регистрация: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государство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950D0E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Исполнительный: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тела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вести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имя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и:</w:t>
            </w:r>
            <w:r xmlns:w="http://schemas.openxmlformats.org/wordprocessingml/2006/main"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фамилия</w:t>
            </w:r>
          </w:p>
        </w:tc>
        <w:tc>
          <w:tcPr>
            <w:tcW w:w="6180" w:type="dxa"/>
            <w:vAlign w:val="center"/>
          </w:tcPr>
          <w:p w:rsidR="00532D6C" w:rsidRPr="00950D0E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</w:tbl>
    <w:p w:rsidR="00532D6C" w:rsidRPr="00532D6C" w:rsidRDefault="00532D6C" w:rsidP="00106D44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данные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4C0DFD" w:rsidTr="00532D6C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Настоящий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Бенефициар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ы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)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: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имя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и: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фамилия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чья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для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организация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средний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юридический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человек</w:t>
            </w:r>
          </w:p>
        </w:tc>
        <w:tc>
          <w:tcPr>
            <w:tcW w:w="6180" w:type="dxa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4C0DFD" w:rsidTr="00532D6C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180" w:type="dxa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4C0DFD" w:rsidTr="00532D6C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180" w:type="dxa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4C0DFD" w:rsidTr="00532D6C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180" w:type="dxa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4C0DFD" w:rsidTr="00532D6C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180" w:type="dxa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:rsidR="00532D6C" w:rsidRPr="00532D6C" w:rsidRDefault="00532D6C" w:rsidP="00106D44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Средний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акций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листинг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данные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Запас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фондового рынка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имя: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Ссылка: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на бирже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доступный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документы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:rsidR="00532D6C" w:rsidRPr="00532D6C" w:rsidRDefault="00532D6C" w:rsidP="00106D44">
      <w:pPr xmlns:w="http://schemas.openxmlformats.org/wordprocessingml/2006/main"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firstLine="0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 xml:space="preserve">Дополнительный</w:t>
      </w:r>
      <w:r xmlns:w="http://schemas.openxmlformats.org/wordprocessingml/2006/main" w:rsidRPr="00532D6C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 xml:space="preserve">примечания</w:t>
      </w:r>
    </w:p>
    <w:p w:rsidR="00532D6C" w:rsidRPr="00532D6C" w:rsidRDefault="00532D6C" w:rsidP="00106D4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1"/>
      </w:tblGrid>
      <w:tr w:rsidR="00532D6C" w:rsidRPr="004C0DFD" w:rsidTr="00532D6C">
        <w:trPr>
          <w:trHeight w:val="773"/>
        </w:trPr>
        <w:tc>
          <w:tcPr>
            <w:tcW w:w="9001" w:type="dxa"/>
            <w:shd w:val="clear" w:color="auto" w:fill="DEEAF6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before="24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Дополнительный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информация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или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дополнительный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разъяснения, 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которые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связанный с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являются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декларация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завершенный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или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наполнение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при условии</w:t>
            </w:r>
            <w:r xmlns:w="http://schemas.openxmlformats.org/wordprocessingml/2006/main"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 xml:space="preserve">к данным</w:t>
            </w:r>
          </w:p>
        </w:tc>
      </w:tr>
      <w:tr w:rsidR="00532D6C" w:rsidRPr="004C0DFD" w:rsidTr="00532D6C">
        <w:trPr>
          <w:trHeight w:val="5895"/>
        </w:trPr>
        <w:tc>
          <w:tcPr>
            <w:tcW w:w="9001" w:type="dxa"/>
            <w:shd w:val="clear" w:color="auto" w:fill="auto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532D6C" w:rsidRPr="00532D6C" w:rsidRDefault="00532D6C" w:rsidP="00106D4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</w:p>
    <w:p w:rsidR="00532D6C" w:rsidRPr="00D60ADB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16"/>
          <w:szCs w:val="16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GHEA Grapalat"/>
          <w:b/>
          <w:sz w:val="24"/>
          <w:szCs w:val="24"/>
          <w:lang w:val="en-US"/>
        </w:rPr>
        <w:t xml:space="preserve">I. </w:t>
      </w:r>
      <w:r xmlns:w="http://schemas.openxmlformats.org/wordprocessingml/2006/main" w:rsidRPr="00532D6C">
        <w:rPr>
          <w:rFonts w:ascii="GHEA Grapalat" w:eastAsia="GHEA Grapalat" w:hAnsi="GHEA Grapalat" w:cs="Arial"/>
          <w:b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532D6C">
        <w:rPr>
          <w:rFonts w:ascii="GHEA Grapalat" w:eastAsia="GHEA Grapalat" w:hAnsi="GHEA Grapalat" w:cs="GHEA Grapalat"/>
          <w:b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b/>
          <w:sz w:val="24"/>
          <w:szCs w:val="24"/>
          <w:lang w:val="en-US"/>
        </w:rPr>
        <w:t xml:space="preserve">наполнение</w:t>
      </w:r>
      <w:r xmlns:w="http://schemas.openxmlformats.org/wordprocessingml/2006/main" w:rsidRPr="00532D6C">
        <w:rPr>
          <w:rFonts w:ascii="GHEA Grapalat" w:eastAsia="GHEA Grapalat" w:hAnsi="GHEA Grapalat" w:cs="GHEA Grapalat"/>
          <w:b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b/>
          <w:sz w:val="24"/>
          <w:szCs w:val="24"/>
          <w:lang w:val="en-US"/>
        </w:rPr>
        <w:t xml:space="preserve">заказ</w:t>
      </w:r>
    </w:p>
    <w:p w:rsidR="00532D6C" w:rsidRPr="00532D6C" w:rsidRDefault="00532D6C" w:rsidP="00106D4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center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</w:p>
    <w:p w:rsidR="00532D6C" w:rsidRPr="00532D6C" w:rsidRDefault="00532D6C" w:rsidP="00106D44">
      <w:pPr xmlns:w="http://schemas.openxmlformats.org/wordprocessingml/2006/main"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1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декларации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​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в разделе 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(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Организация 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)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заполняется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представитель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человек 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(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далее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Организация 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)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данные.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Этот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подразделы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следующее: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по правилам </w:t>
      </w:r>
      <w:r xmlns:w="http://schemas.openxmlformats.org/wordprocessingml/2006/main" w:rsidRPr="00532D6C">
        <w:rPr>
          <w:rFonts w:ascii="MS Mincho" w:eastAsia="MS Mincho" w:hAnsi="MS Mincho" w:cs="MS Mincho" w:hint="eastAsia"/>
          <w:color w:val="000000"/>
          <w:sz w:val="24"/>
          <w:szCs w:val="24"/>
          <w:lang w:val="en-US"/>
        </w:rPr>
        <w:t xml:space="preserve">.</w:t>
      </w:r>
    </w:p>
    <w:p w:rsidR="00532D6C" w:rsidRPr="00532D6C" w:rsidRDefault="00532D6C" w:rsidP="00106D4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"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данные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имя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включая: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латинская буква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Состояние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регистрация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данные: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инклюзивный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примечание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организационно-правовой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формы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</w:t>
      </w:r>
    </w:p>
    <w:p w:rsidR="00532D6C" w:rsidRPr="00532D6C" w:rsidRDefault="00532D6C" w:rsidP="00106D44">
      <w:pPr xmlns:w="http://schemas.openxmlformats.org/wordprocessingml/2006/main">
        <w:numPr>
          <w:ilvl w:val="1"/>
          <w:numId w:val="29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«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представитель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физический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данные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ВОЗ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подписание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hy-AM"/>
        </w:rPr>
        <w:t xml:space="preserve">процедуры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приложение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инклюзивный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документы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.</w:t>
      </w:r>
    </w:p>
    <w:p w:rsidR="00532D6C" w:rsidRPr="00532D6C" w:rsidRDefault="00532D6C" w:rsidP="00106D44">
      <w:pPr xmlns:w="http://schemas.openxmlformats.org/wordprocessingml/2006/main">
        <w:numPr>
          <w:ilvl w:val="1"/>
          <w:numId w:val="29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«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презентация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декларации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подписание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день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месяц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год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объявления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​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страниц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количество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как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также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помещать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представитель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подпись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.</w:t>
      </w:r>
    </w:p>
    <w:p w:rsidR="00532D6C" w:rsidRPr="00532D6C" w:rsidRDefault="00532D6C" w:rsidP="00106D44">
      <w:pPr xmlns:w="http://schemas.openxmlformats.org/wordprocessingml/2006/main"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2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заявления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​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раздел 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(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Акций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листинг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данные 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)</w:t>
      </w:r>
      <w:r xmlns:w="http://schemas.openxmlformats.org/wordprocessingml/2006/main" w:rsidRPr="00532D6C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есть 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если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Организация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полностью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контроллер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другой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акции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внесен в список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Армении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Республика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справедливость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министра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к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одобрено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бенефициары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эквивалент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раскрытие информации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стандарты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регулируемый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рынки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в списке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включено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на рынке.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Отмечено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стандарты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соответствовать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случай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отделение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полностью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контроллер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другой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для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отделение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завершить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случай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декларации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следующий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отделы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при условии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они не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дополнение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кроме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5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-го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отдела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который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есть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если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полностью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контроллер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имеет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косвенный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Этот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подразделы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следующее: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по правилам </w:t>
      </w:r>
      <w:r xmlns:w="http://schemas.openxmlformats.org/wordprocessingml/2006/main" w:rsidRPr="00532D6C">
        <w:rPr>
          <w:rFonts w:ascii="MS Mincho" w:eastAsia="MS Mincho" w:hAnsi="MS Mincho" w:cs="MS Mincho" w:hint="eastAsia"/>
          <w:color w:val="000000"/>
          <w:sz w:val="24"/>
          <w:szCs w:val="24"/>
          <w:lang w:val="en-US"/>
        </w:rPr>
        <w:t xml:space="preserve">.</w:t>
      </w:r>
    </w:p>
    <w:p w:rsidR="00532D6C" w:rsidRPr="00532D6C" w:rsidRDefault="00532D6C" w:rsidP="00106D4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«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Акции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листинг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данные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запас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фондового рынка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имя: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скобках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отмечая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также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фондового рынка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код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(код рыночного идентификатора),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где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внесен в список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полностью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контроллер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другой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делится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как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также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связь: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 бирже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доступный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документы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-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наличие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случай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документы,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которые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содержит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информация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данный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владельцы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относительно</w:t>
      </w:r>
    </w:p>
    <w:p w:rsidR="00532D6C" w:rsidRPr="00532D6C" w:rsidRDefault="00532D6C" w:rsidP="00106D4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«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контроллер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данные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есть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если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2.1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декларации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​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завершенный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данные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относится 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нет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представитель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человеку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другому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полностью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контроллер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другой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контроллер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имя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включая: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латинская буква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регистрация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данные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, в том числе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примечание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организационно-правовой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формы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 том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как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также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исполнительный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тела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вести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имя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фамилия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​</w:t>
      </w:r>
    </w:p>
    <w:p w:rsidR="00532D6C" w:rsidRPr="00532D6C" w:rsidRDefault="00532D6C" w:rsidP="00106D4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"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Контроль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уровень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есть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если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2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декларации </w:t>
      </w:r>
      <w:r xmlns:w="http://schemas.openxmlformats.org/wordprocessingml/2006/main" w:rsidRPr="00532D6C">
        <w:rPr>
          <w:rFonts w:ascii="MS Mincho" w:eastAsia="MS Mincho" w:hAnsi="MS Mincho" w:cs="MS Mincho" w:hint="eastAsia"/>
          <w:sz w:val="24"/>
          <w:szCs w:val="24"/>
          <w:lang w:val="en-US"/>
        </w:rPr>
        <w:t xml:space="preserve">.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1-го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числа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полностью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контроллер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человеку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относящийся 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данные.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отмеченный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контроллер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размер: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процент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с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выражением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типа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также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тип.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размер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вроде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касательно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заметки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настоящим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4-й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класс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Пункт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5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абзаце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"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а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"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подпункта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определенный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правила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 бухгалтерскому учету.</w:t>
      </w:r>
    </w:p>
    <w:p w:rsidR="00532D6C" w:rsidRPr="00532D6C" w:rsidRDefault="00532D6C" w:rsidP="00106D4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:rsidR="00532D6C" w:rsidRPr="00532D6C" w:rsidRDefault="00532D6C" w:rsidP="00106D44">
      <w:pPr xmlns:w="http://schemas.openxmlformats.org/wordprocessingml/2006/main"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3-я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часть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заявления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отдел 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(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государство 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сообщество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международный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участие 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)</w:t>
      </w:r>
      <w:r xmlns:w="http://schemas.openxmlformats.org/wordprocessingml/2006/main" w:rsidRPr="00532D6C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есть 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если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напрямую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косвенный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имеет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любой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государство 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сообщество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международный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организация.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Раздел: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может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не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сколько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даже 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если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напрямую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косвенный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иметь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не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сколько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государство 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сообщество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международный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организация.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Этот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подразделы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следующее: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по правилам </w:t>
      </w:r>
      <w:r xmlns:w="http://schemas.openxmlformats.org/wordprocessingml/2006/main" w:rsidRPr="00532D6C">
        <w:rPr>
          <w:rFonts w:ascii="MS Mincho" w:eastAsia="MS Mincho" w:hAnsi="MS Mincho" w:cs="MS Mincho" w:hint="eastAsia"/>
          <w:color w:val="000000"/>
          <w:sz w:val="24"/>
          <w:szCs w:val="24"/>
          <w:lang w:val="en-US"/>
        </w:rPr>
        <w:t xml:space="preserve">.</w:t>
      </w:r>
    </w:p>
    <w:p w:rsidR="00532D6C" w:rsidRPr="00532D6C" w:rsidRDefault="00532D6C" w:rsidP="00106D4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"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Государства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сообщество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есть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если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представитель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доступный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государства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сообщество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напрямую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косвенный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Государство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случай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государства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и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​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сообщество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случае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также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сообщество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имя.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также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государства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сообщество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размер: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процент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с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выражением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типа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также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тип.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размер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вроде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касательно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заметки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настоящим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4-й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класс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Пункт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5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абзаце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"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а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"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подпункта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определенный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правила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 бухгалтерскому учету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.</w:t>
      </w:r>
    </w:p>
    <w:p w:rsidR="00532D6C" w:rsidRPr="00454CDE" w:rsidRDefault="00532D6C" w:rsidP="00106D4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Международный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есть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если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представитель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доступный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международный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напрямую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косвенный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международный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имя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включая: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латинская буква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международный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размер: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процент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с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выражением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типа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также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тип.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размер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вроде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касательно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заметки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настоящим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4-й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класс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Пункт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5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абзаце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"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а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"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подпункта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определенный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правила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 бухгалтерскому учету.</w:t>
      </w:r>
    </w:p>
    <w:p w:rsidR="00532D6C" w:rsidRPr="00532D6C" w:rsidRDefault="00532D6C" w:rsidP="00106D44">
      <w:pPr xmlns:w="http://schemas.openxmlformats.org/wordprocessingml/2006/main"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4-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я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раздел 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(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Реальный: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данные 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)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необходимо заполнить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каждый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для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отдельно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бенефициары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в количестве.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Этот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подразделы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следующее: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по правилам </w:t>
      </w:r>
      <w:r xmlns:w="http://schemas.openxmlformats.org/wordprocessingml/2006/main" w:rsidRPr="00532D6C">
        <w:rPr>
          <w:rFonts w:ascii="MS Mincho" w:eastAsia="MS Mincho" w:hAnsi="MS Mincho" w:cs="MS Mincho" w:hint="eastAsia"/>
          <w:color w:val="000000"/>
          <w:sz w:val="24"/>
          <w:szCs w:val="24"/>
          <w:lang w:val="en-US"/>
        </w:rPr>
        <w:t xml:space="preserve">.</w:t>
      </w:r>
    </w:p>
    <w:p w:rsidR="00532D6C" w:rsidRPr="00532D6C" w:rsidRDefault="00532D6C" w:rsidP="00106D4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"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Лично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личность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сертификатор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данные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личный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данные.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Данные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так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как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их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завершенный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подтверждающий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документе.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Если: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имя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фамилия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Армянский: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Латинская буква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доступный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они не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последний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подтверждающий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документе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то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транскрипция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.</w:t>
      </w:r>
    </w:p>
    <w:p w:rsidR="00532D6C" w:rsidRPr="00532D6C" w:rsidRDefault="00532D6C" w:rsidP="00106D4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«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подтверждающий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документ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информации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подтверждающий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документа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относительно</w:t>
      </w:r>
    </w:p>
    <w:p w:rsidR="00532D6C" w:rsidRPr="00532D6C" w:rsidRDefault="00532D6C" w:rsidP="00106D4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"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Лично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бухгалтерский учет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адрес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бухгалтерский учет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дикий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адрес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​</w:t>
      </w:r>
    </w:p>
    <w:p w:rsidR="00532D6C" w:rsidRPr="00532D6C" w:rsidRDefault="00532D6C" w:rsidP="00106D4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"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Лично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резиденция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адрес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есть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если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бухгалтерский учет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адрес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отличается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последний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резиденция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 адреса.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резиденция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дикий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адрес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​</w:t>
      </w:r>
    </w:p>
    <w:p w:rsidR="00532D6C" w:rsidRPr="00532D6C" w:rsidRDefault="00532D6C" w:rsidP="00106D4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"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базы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кроме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для внутреннего использования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поля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подотчетный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организации </w:t>
      </w:r>
      <w:proofErr xmlns:w="http://schemas.openxmlformats.org/wordprocessingml/2006/main" w:type="gramStart"/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)"</w:t>
      </w:r>
      <w:proofErr xmlns:w="http://schemas.openxmlformats.org/wordprocessingml/2006/main" w:type="gramEnd"/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есть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если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представитель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нет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для внутреннего использования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поля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подотчетный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отмеченный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или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«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Деньги ».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стирка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терроризма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финансирование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против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борьбе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​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 закону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запланировано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что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основа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ы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кто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бенефициар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​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включенным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что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фонды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 отношению 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необходимый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информация.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От одного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более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 основании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случай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примечание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все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фонды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частично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соответствующий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пунктах.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фонды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касательно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данные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следующее: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 правилам </w:t>
      </w:r>
      <w:r xmlns:w="http://schemas.openxmlformats.org/wordprocessingml/2006/main" w:rsidRPr="00532D6C">
        <w:rPr>
          <w:rFonts w:ascii="MS Mincho" w:eastAsia="MS Mincho" w:hAnsi="MS Mincho" w:cs="MS Mincho" w:hint="eastAsia"/>
          <w:sz w:val="24"/>
          <w:szCs w:val="24"/>
          <w:lang w:val="en-US"/>
        </w:rPr>
        <w:t xml:space="preserve">.</w:t>
      </w:r>
    </w:p>
    <w:p w:rsidR="00532D6C" w:rsidRPr="00532D6C" w:rsidRDefault="00532D6C" w:rsidP="00106D44">
      <w:pPr xmlns:w="http://schemas.openxmlformats.org/wordprocessingml/2006/main"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а </w:t>
      </w:r>
      <w:r xmlns:w="http://schemas.openxmlformats.org/wordprocessingml/2006/main" w:rsidRPr="00532D6C">
        <w:rPr>
          <w:rFonts w:ascii="MS Mincho" w:eastAsia="MS Mincho" w:hAnsi="MS Mincho" w:cs="MS Mincho" w:hint="eastAsia"/>
          <w:sz w:val="24"/>
          <w:szCs w:val="24"/>
          <w:lang w:val="en-US"/>
        </w:rPr>
        <w:t xml:space="preserve">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подразделе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«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а </w:t>
      </w:r>
      <w:r xmlns:w="http://schemas.openxmlformats.org/wordprocessingml/2006/main" w:rsidRPr="00532D6C">
        <w:rPr>
          <w:rFonts w:ascii="GHEA Grapalat" w:eastAsia="GHEA Grapalat" w:hAnsi="GHEA Grapalat" w:cs="Arial"/>
          <w:b/>
          <w:sz w:val="24"/>
          <w:szCs w:val="24"/>
          <w:lang w:val="en-US"/>
        </w:rPr>
        <w:t xml:space="preserve">»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обратите внимание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если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физический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напрямую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косвенный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во владении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голоса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верно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дающий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акций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долей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долей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20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более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процент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напрямую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косвенный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манера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имеет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20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более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процент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столице.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может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доля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доля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доля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имущества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 праву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обладать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силой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прямо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или: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владелец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доли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​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​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другой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доля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доля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доля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имущества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 праву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обладать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силой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косвенно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 </w:t>
      </w:r>
      <w:proofErr xmlns:w="http://schemas.openxmlformats.org/wordprocessingml/2006/main" w:type="gramStart"/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.</w:t>
      </w:r>
      <w:proofErr xmlns:w="http://schemas.openxmlformats.org/wordprocessingml/2006/main" w:type="gramEnd"/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Косвенно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может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реализован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независимо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физический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владелец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доли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​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​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цепочке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доступный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средний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люди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от количества.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«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размер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поле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отмеченный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размер: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процент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выражение.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размер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рассчитывается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основа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принятие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напрямую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косвенный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как результат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все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представляющий интерес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общая сумма.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Косвенно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случае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организацией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рассчитывается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основа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принятие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каждый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предыдущий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средний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размер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участник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процент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выражение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размер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путем умножения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участник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соответствующий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Участник: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процент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выражение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размере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так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постоянно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бенефициару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достижение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«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введите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"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поле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примечание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напрямую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косвенный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оба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напрямую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косвенный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доступность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случай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примечание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то же время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оба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напрямую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косвенный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доступность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относительно</w:t>
      </w:r>
    </w:p>
    <w:p w:rsidR="00532D6C" w:rsidRPr="00532D6C" w:rsidRDefault="00532D6C" w:rsidP="00106D44">
      <w:pPr xmlns:w="http://schemas.openxmlformats.org/wordprocessingml/2006/main"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 </w:t>
      </w:r>
      <w:r xmlns:w="http://schemas.openxmlformats.org/wordprocessingml/2006/main" w:rsidRPr="00532D6C">
        <w:rPr>
          <w:rFonts w:ascii="MS Mincho" w:eastAsia="MS Mincho" w:hAnsi="MS Mincho" w:cs="MS Mincho" w:hint="eastAsia"/>
          <w:sz w:val="24"/>
          <w:szCs w:val="24"/>
          <w:lang w:val="en-US"/>
        </w:rPr>
        <w:t xml:space="preserve">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в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пункте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« </w:t>
      </w:r>
      <w:r xmlns:w="http://schemas.openxmlformats.org/wordprocessingml/2006/main" w:rsidRPr="00532D6C">
        <w:rPr>
          <w:rFonts w:ascii="GHEA Grapalat" w:eastAsia="GHEA Grapalat" w:hAnsi="GHEA Grapalat" w:cs="Arial"/>
          <w:b/>
          <w:sz w:val="24"/>
          <w:szCs w:val="24"/>
          <w:lang w:val="en-US"/>
        </w:rPr>
        <w:t xml:space="preserve">б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обратите внимание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если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, чтобы указать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"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а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".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смысле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нет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бенефициар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однако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контроль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инструментов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которые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включая: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запечатанный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сделки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принудительно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прочее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природа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личный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влияние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 основе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другой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посредством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.</w:t>
      </w:r>
    </w:p>
    <w:p w:rsidR="00532D6C" w:rsidRPr="00532D6C" w:rsidRDefault="00532D6C" w:rsidP="00106D44">
      <w:pPr xmlns:w="http://schemas.openxmlformats.org/wordprocessingml/2006/main"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</w:t>
      </w:r>
      <w:r xmlns:w="http://schemas.openxmlformats.org/wordprocessingml/2006/main" w:rsidRPr="00532D6C">
        <w:rPr>
          <w:rFonts w:ascii="MS Mincho" w:eastAsia="MS Mincho" w:hAnsi="MS Mincho" w:cs="MS Mincho" w:hint="eastAsia"/>
          <w:sz w:val="24"/>
          <w:szCs w:val="24"/>
          <w:lang w:val="en-US"/>
        </w:rPr>
        <w:t xml:space="preserve">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в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пункте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« </w:t>
      </w:r>
      <w:r xmlns:w="http://schemas.openxmlformats.org/wordprocessingml/2006/main" w:rsidRPr="00532D6C">
        <w:rPr>
          <w:rFonts w:ascii="GHEA Grapalat" w:eastAsia="GHEA Grapalat" w:hAnsi="GHEA Grapalat" w:cs="Arial"/>
          <w:b/>
          <w:sz w:val="24"/>
          <w:szCs w:val="24"/>
          <w:lang w:val="en-US"/>
        </w:rPr>
        <w:t xml:space="preserve">в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обратите внимание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если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активность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общий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текущий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управление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исполнитель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чиновник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случае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когда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доступный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нет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пункты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«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а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«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требования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соответствие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физический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</w:p>
    <w:p w:rsidR="00532D6C" w:rsidRPr="00532D6C" w:rsidRDefault="00532D6C" w:rsidP="00106D4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bookmarkStart xmlns:w="http://schemas.openxmlformats.org/wordprocessingml/2006/main" w:id="7" w:name="_heading=h.gjdgxs" w:colFirst="0" w:colLast="0"/>
      <w:bookmarkEnd xmlns:w="http://schemas.openxmlformats.org/wordprocessingml/2006/main" w:id="7"/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"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основы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недропользование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поля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подотчетный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для </w:t>
      </w:r>
      <w:proofErr xmlns:w="http://schemas.openxmlformats.org/wordprocessingml/2006/main" w:type="gramStart"/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)"</w:t>
      </w:r>
      <w:proofErr xmlns:w="http://schemas.openxmlformats.org/wordprocessingml/2006/main" w:type="gramEnd"/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есть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если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представитель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для внутреннего использования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поля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подотчетный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бенефициары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раскрытие информации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реализуется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 коду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определенный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 критериям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заметки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настоящим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порядка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4 </w:t>
      </w:r>
      <w:r xmlns:w="http://schemas.openxmlformats.org/wordprocessingml/2006/main" w:rsidRPr="00532D6C">
        <w:rPr>
          <w:rFonts w:ascii="MS Mincho" w:eastAsia="MS Mincho" w:hAnsi="MS Mincho" w:cs="MS Mincho" w:hint="eastAsia"/>
          <w:sz w:val="24"/>
          <w:szCs w:val="24"/>
          <w:lang w:val="en-US"/>
        </w:rPr>
        <w:t xml:space="preserve">.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5-е место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точку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определенный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правила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 бухгалтерскому учету.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фонды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касательно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данные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следующее: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 правилам </w:t>
      </w:r>
      <w:r xmlns:w="http://schemas.openxmlformats.org/wordprocessingml/2006/main" w:rsidRPr="00532D6C">
        <w:rPr>
          <w:rFonts w:ascii="MS Mincho" w:eastAsia="MS Mincho" w:hAnsi="MS Mincho" w:cs="MS Mincho" w:hint="eastAsia"/>
          <w:sz w:val="24"/>
          <w:szCs w:val="24"/>
          <w:lang w:val="en-US"/>
        </w:rPr>
        <w:t xml:space="preserve">.</w:t>
      </w:r>
    </w:p>
    <w:p w:rsidR="00532D6C" w:rsidRPr="00532D6C" w:rsidRDefault="00532D6C" w:rsidP="00106D44">
      <w:pPr xmlns:w="http://schemas.openxmlformats.org/wordprocessingml/2006/main"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а </w:t>
      </w:r>
      <w:r xmlns:w="http://schemas.openxmlformats.org/wordprocessingml/2006/main" w:rsidRPr="00532D6C">
        <w:rPr>
          <w:rFonts w:ascii="MS Mincho" w:eastAsia="MS Mincho" w:hAnsi="MS Mincho" w:cs="MS Mincho" w:hint="eastAsia"/>
          <w:sz w:val="24"/>
          <w:szCs w:val="24"/>
          <w:lang w:val="en-US"/>
        </w:rPr>
        <w:t xml:space="preserve">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подразделе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«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а </w:t>
      </w:r>
      <w:r xmlns:w="http://schemas.openxmlformats.org/wordprocessingml/2006/main" w:rsidRPr="00532D6C">
        <w:rPr>
          <w:rFonts w:ascii="GHEA Grapalat" w:eastAsia="GHEA Grapalat" w:hAnsi="GHEA Grapalat" w:cs="Arial"/>
          <w:b/>
          <w:sz w:val="24"/>
          <w:szCs w:val="24"/>
          <w:lang w:val="en-US"/>
        </w:rPr>
        <w:t xml:space="preserve">»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обратите внимание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если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физический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напрямую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косвенный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манера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во владении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данный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голос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​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верно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дающий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акций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долей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долей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10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более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процент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напрямую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косвенный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манера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имеет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10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более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процент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столице.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настоящим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4-й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класс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Пункт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5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абзаце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"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а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"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подпункта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определенный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правила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 бухгалтерскому учету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.</w:t>
      </w:r>
    </w:p>
    <w:p w:rsidR="00532D6C" w:rsidRPr="00532D6C" w:rsidRDefault="00532D6C" w:rsidP="00106D44">
      <w:pPr xmlns:w="http://schemas.openxmlformats.org/wordprocessingml/2006/main"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xmlns:w="http://schemas.openxmlformats.org/wordprocessingml/2006/main" w:type="gramStart"/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 </w:t>
      </w:r>
      <w:proofErr xmlns:w="http://schemas.openxmlformats.org/wordprocessingml/2006/main" w:type="gramEnd"/>
      <w:r xmlns:w="http://schemas.openxmlformats.org/wordprocessingml/2006/main" w:rsidRPr="00532D6C">
        <w:rPr>
          <w:rFonts w:ascii="MS Mincho" w:eastAsia="MS Mincho" w:hAnsi="MS Mincho" w:cs="MS Mincho" w:hint="eastAsia"/>
          <w:sz w:val="24"/>
          <w:szCs w:val="24"/>
          <w:lang w:val="en-US"/>
        </w:rPr>
        <w:t xml:space="preserve">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в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пункте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« </w:t>
      </w:r>
      <w:r xmlns:w="http://schemas.openxmlformats.org/wordprocessingml/2006/main" w:rsidRPr="00532D6C">
        <w:rPr>
          <w:rFonts w:ascii="GHEA Grapalat" w:eastAsia="GHEA Grapalat" w:hAnsi="GHEA Grapalat" w:cs="Arial"/>
          <w:b/>
          <w:sz w:val="24"/>
          <w:szCs w:val="24"/>
          <w:lang w:val="en-US"/>
        </w:rPr>
        <w:t xml:space="preserve">б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обратите внимание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если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верно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имеет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назначить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удалить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управление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тела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члены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большинству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.</w:t>
      </w:r>
    </w:p>
    <w:p w:rsidR="00532D6C" w:rsidRPr="00532D6C" w:rsidRDefault="00532D6C" w:rsidP="00106D44">
      <w:pPr xmlns:w="http://schemas.openxmlformats.org/wordprocessingml/2006/main"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xmlns:w="http://schemas.openxmlformats.org/wordprocessingml/2006/main" w:type="gramStart"/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</w:t>
      </w:r>
      <w:proofErr xmlns:w="http://schemas.openxmlformats.org/wordprocessingml/2006/main" w:type="gramEnd"/>
      <w:r xmlns:w="http://schemas.openxmlformats.org/wordprocessingml/2006/main" w:rsidRPr="00532D6C">
        <w:rPr>
          <w:rFonts w:ascii="MS Mincho" w:eastAsia="MS Mincho" w:hAnsi="MS Mincho" w:cs="MS Mincho" w:hint="eastAsia"/>
          <w:sz w:val="24"/>
          <w:szCs w:val="24"/>
          <w:lang w:val="en-US"/>
        </w:rPr>
        <w:t xml:space="preserve">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в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пункте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« </w:t>
      </w:r>
      <w:r xmlns:w="http://schemas.openxmlformats.org/wordprocessingml/2006/main" w:rsidRPr="00532D6C">
        <w:rPr>
          <w:rFonts w:ascii="GHEA Grapalat" w:eastAsia="GHEA Grapalat" w:hAnsi="GHEA Grapalat" w:cs="Arial"/>
          <w:b/>
          <w:sz w:val="24"/>
          <w:szCs w:val="24"/>
          <w:lang w:val="en-US"/>
        </w:rPr>
        <w:t xml:space="preserve">в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обратите внимание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если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От организации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бесплатно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полученный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подотчетный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году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предшествующий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года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течение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данный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полученный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прибыли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минимум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15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процентов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 размеру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выгода</w:t>
      </w:r>
    </w:p>
    <w:p w:rsidR="00532D6C" w:rsidRPr="00532D6C" w:rsidRDefault="00532D6C" w:rsidP="00106D44">
      <w:pPr xmlns:w="http://schemas.openxmlformats.org/wordprocessingml/2006/main"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 </w:t>
      </w:r>
      <w:r xmlns:w="http://schemas.openxmlformats.org/wordprocessingml/2006/main" w:rsidRPr="00532D6C">
        <w:rPr>
          <w:rFonts w:ascii="MS Mincho" w:eastAsia="MS Mincho" w:hAnsi="MS Mincho" w:cs="MS Mincho" w:hint="eastAsia"/>
          <w:sz w:val="24"/>
          <w:szCs w:val="24"/>
          <w:lang w:val="en-US"/>
        </w:rPr>
        <w:t xml:space="preserve">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« </w:t>
      </w:r>
      <w:r xmlns:w="http://schemas.openxmlformats.org/wordprocessingml/2006/main" w:rsidRPr="00532D6C">
        <w:rPr>
          <w:rFonts w:ascii="GHEA Grapalat" w:eastAsia="GHEA Grapalat" w:hAnsi="GHEA Grapalat" w:cs="Arial"/>
          <w:b/>
          <w:sz w:val="24"/>
          <w:szCs w:val="24"/>
          <w:lang w:val="en-US"/>
        </w:rPr>
        <w:t xml:space="preserve">д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</w:t>
      </w:r>
      <w:r xmlns:w="http://schemas.openxmlformats.org/wordprocessingml/2006/main" w:rsidRPr="00532D6C">
        <w:rPr>
          <w:rFonts w:ascii="GHEA Grapalat" w:eastAsia="GHEA Grapalat" w:hAnsi="GHEA Grapalat" w:cs="GHEA Grapalat"/>
          <w:b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точку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обратите внимание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если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точек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"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а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"-"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".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смысле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нет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бенефициар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однако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контроль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инструментов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которые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включая: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запечатанный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сделки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принудительно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прочее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природа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личный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влияние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 основе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другой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посредством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.</w:t>
      </w:r>
    </w:p>
    <w:p w:rsidR="00532D6C" w:rsidRPr="00532D6C" w:rsidRDefault="00532D6C" w:rsidP="00106D44">
      <w:pPr xmlns:w="http://schemas.openxmlformats.org/wordprocessingml/2006/main"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е </w:t>
      </w:r>
      <w:r xmlns:w="http://schemas.openxmlformats.org/wordprocessingml/2006/main" w:rsidRPr="00532D6C">
        <w:rPr>
          <w:rFonts w:ascii="MS Mincho" w:eastAsia="MS Mincho" w:hAnsi="MS Mincho" w:cs="MS Mincho" w:hint="eastAsia"/>
          <w:sz w:val="24"/>
          <w:szCs w:val="24"/>
          <w:lang w:val="en-US"/>
        </w:rPr>
        <w:t xml:space="preserve">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пункте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« </w:t>
      </w:r>
      <w:r xmlns:w="http://schemas.openxmlformats.org/wordprocessingml/2006/main" w:rsidRPr="00532D6C">
        <w:rPr>
          <w:rFonts w:ascii="GHEA Grapalat" w:eastAsia="GHEA Grapalat" w:hAnsi="GHEA Grapalat" w:cs="Arial"/>
          <w:b/>
          <w:sz w:val="24"/>
          <w:szCs w:val="24"/>
          <w:lang w:val="en-US"/>
        </w:rPr>
        <w:t xml:space="preserve">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обратите внимание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если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активность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общий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текущий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управление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исполнитель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чиновник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случае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когда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доступный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нет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пункты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"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а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"-"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"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требования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соответствие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физический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</w:p>
    <w:p w:rsidR="00532D6C" w:rsidRPr="00532D6C" w:rsidRDefault="00532D6C" w:rsidP="00106D4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"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статус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касательно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информация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стать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день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месяц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год.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примечание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контроль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выполнение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формы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касательно.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Взаимосвязанные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люди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вместе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контроль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выполнение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касательно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обратите внимание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если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контроль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ее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взаимосвязаны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согласовано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действовать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силой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может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контроль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ее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взаимосвязаны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согласовано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действовать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случай.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Если: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представитель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для внутреннего использования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поля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подотчетный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также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примечание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Бенефициар: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3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Кодекса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​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1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статьи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​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часть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53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точка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смысле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чиновник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его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семья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член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относительно</w:t>
      </w:r>
    </w:p>
    <w:p w:rsidR="00532D6C" w:rsidRPr="00532D6C" w:rsidRDefault="00532D6C" w:rsidP="00106D4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"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контакт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данные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электронный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почты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адрес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номер телефона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</w:t>
      </w:r>
    </w:p>
    <w:p w:rsidR="00532D6C" w:rsidRPr="00532D6C" w:rsidRDefault="00532D6C" w:rsidP="00106D44">
      <w:pPr xmlns:w="http://schemas.openxmlformats.org/wordprocessingml/2006/main"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пятая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часть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заявления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раздел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Средний уровень: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необходимо заполнить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есть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если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представитель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полностью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контроллер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имеет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косвенный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столице.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отделение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при условии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наполнение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каждый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средний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для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отдельно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все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средний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люди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количестве.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Этот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подразделы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следующее:</w:t>
      </w:r>
      <w:r xmlns:w="http://schemas.openxmlformats.org/wordprocessingml/2006/main"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 xml:space="preserve">по правилам </w:t>
      </w:r>
      <w:r xmlns:w="http://schemas.openxmlformats.org/wordprocessingml/2006/main" w:rsidRPr="00532D6C">
        <w:rPr>
          <w:rFonts w:ascii="MS Mincho" w:eastAsia="MS Mincho" w:hAnsi="MS Mincho" w:cs="MS Mincho" w:hint="eastAsia"/>
          <w:color w:val="000000"/>
          <w:sz w:val="24"/>
          <w:szCs w:val="24"/>
          <w:lang w:val="en-US"/>
        </w:rPr>
        <w:t xml:space="preserve">.</w:t>
      </w:r>
    </w:p>
    <w:p w:rsidR="00532D6C" w:rsidRPr="00532D6C" w:rsidRDefault="00532D6C" w:rsidP="00106D4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"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данные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средний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имя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включая: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латинская буква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регистрация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данные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, в том числе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примечание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организационно-правовой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формы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</w:t>
      </w:r>
    </w:p>
    <w:p w:rsidR="00532D6C" w:rsidRPr="00532D6C" w:rsidRDefault="00532D6C" w:rsidP="00106D4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"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данные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xmlns:w="http://schemas.openxmlformats.org/wordprocessingml/2006/main" w:type="gramStart"/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Бенефициар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proofErr xmlns:w="http://schemas.openxmlformats.org/wordprocessingml/2006/main" w:type="gramEnd"/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ы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имя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фамилия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чья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для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завершенный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средний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Если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средний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люди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данные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полностью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контроллер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для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этого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при условии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нет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наполнение.</w:t>
      </w:r>
    </w:p>
    <w:p w:rsidR="00532D6C" w:rsidRPr="00532D6C" w:rsidRDefault="00532D6C" w:rsidP="00106D44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"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Средний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акций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листинг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данные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при условии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нет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обязательный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наполнение.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может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быть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завершено,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если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средний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акции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внесен в список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регулируемый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 рынке.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запас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фондового рынка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имя: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скобках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отмечая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также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фондового рынка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код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(код рыночного идентификатора),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где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внесен в список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делится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как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также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связь: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 бирже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доступный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документы.</w:t>
      </w:r>
    </w:p>
    <w:p w:rsidR="00532D6C" w:rsidRPr="00532D6C" w:rsidRDefault="00532D6C" w:rsidP="00106D44">
      <w:pPr xmlns:w="http://schemas.openxmlformats.org/wordprocessingml/2006/main"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6-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раздел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Дополнительные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примечания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необходимо заполнить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есть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если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доступный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дополнительный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информация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дополнительный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разъяснения,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которые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связанный с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завершенный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наполнение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при условии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 данным.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может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дополнительный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разъяснения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контролировать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фонды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относительно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государства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сообщества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​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тела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относительно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которого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реализует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контроль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случае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если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представитель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доступный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государства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сообщество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напрямую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косвенный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участие 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и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​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другой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фразы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декларации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 отношению к</w:t>
      </w:r>
    </w:p>
    <w:p w:rsidR="00532D6C" w:rsidRPr="00532D6C" w:rsidRDefault="00532D6C" w:rsidP="00106D44">
      <w:pPr xmlns:w="http://schemas.openxmlformats.org/wordprocessingml/2006/main"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наполнение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и: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подписание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приложение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представитель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GHEA Grapalat" w:hAnsi="GHEA Grapalat" w:cs="Arial"/>
          <w:sz w:val="24"/>
          <w:szCs w:val="24"/>
          <w:lang w:val="en-US"/>
        </w:rPr>
        <w:t xml:space="preserve">человек.</w:t>
      </w:r>
      <w:r xmlns:w="http://schemas.openxmlformats.org/wordprocessingml/2006/main"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16"/>
          <w:szCs w:val="16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16"/>
          <w:szCs w:val="16"/>
          <w:lang w:val="hy-AM" w:eastAsia="ru-RU"/>
        </w:rPr>
        <w:t xml:space="preserve">*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комиссии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секретаря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по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до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приглашение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в информационном бюллетене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публикация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16"/>
          <w:szCs w:val="16"/>
          <w:lang w:val="hy-AM" w:eastAsia="ru-RU"/>
        </w:rPr>
        <w:t xml:space="preserve">** 1,2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пригодный для носки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с приложением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№ 1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приглашения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определяется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юридический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человек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настоящий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бенефициары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касательно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информация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содержащий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веб-сайт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ссылка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представить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касательно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установка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того, как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также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участник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индивидуальный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предприниматель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физический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человек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xmlns:w="http://schemas.openxmlformats.org/wordprocessingml/2006/main" w:type="page"/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Приложение 2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" </w:t>
      </w:r>
      <w:r xmlns:w="http://schemas.openxmlformats.org/wordprocessingml/2006/main" w:rsidR="004C0DFD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LM-THAT-GHAPSDB-25/03</w:t>
      </w:r>
      <w:r xmlns:w="http://schemas.openxmlformats.org/wordprocessingml/2006/main" w:rsidR="002D32DD">
        <w:rPr>
          <w:rFonts w:ascii="GHEA Grapalat" w:eastAsia="Times New Roman" w:hAnsi="GHEA Grapalat" w:cs="Arial"/>
          <w:b/>
          <w:color w:val="000000"/>
          <w:sz w:val="20"/>
          <w:szCs w:val="27"/>
          <w:lang w:val="af-ZA"/>
        </w:rPr>
        <w:t xml:space="preserve">         </w:t>
      </w:r>
      <w:r xmlns:w="http://schemas.openxmlformats.org/wordprocessingml/2006/main" w:rsidRPr="00532D6C">
        <w:rPr>
          <w:rFonts w:ascii="GHEA Grapalat" w:eastAsia="Times New Roman" w:hAnsi="GHEA Grapalat" w:cs="Franklin Gothic Medium Cond"/>
          <w:b/>
          <w:color w:val="000000"/>
          <w:sz w:val="20"/>
          <w:szCs w:val="27"/>
          <w:lang w:val="af-ZA"/>
        </w:rPr>
        <w:t xml:space="preserve">»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с кодом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цитировать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расследования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приглашения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С: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Н: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А: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Ю: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В: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Н: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 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А: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Р: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А: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Дж: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А: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Р: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К: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Изучаю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color w:val="000000"/>
          <w:sz w:val="24"/>
          <w:szCs w:val="27"/>
          <w:lang w:val="af-ZA"/>
        </w:rPr>
        <w:t xml:space="preserve">" </w:t>
      </w:r>
      <w:r xmlns:w="http://schemas.openxmlformats.org/wordprocessingml/2006/main" w:rsidR="004C0DFD">
        <w:rPr>
          <w:rFonts w:ascii="Arial" w:eastAsia="Times New Roman" w:hAnsi="Arial" w:cs="Arial"/>
          <w:b/>
          <w:color w:val="000000"/>
          <w:sz w:val="24"/>
          <w:szCs w:val="27"/>
          <w:lang w:val="af-ZA"/>
        </w:rPr>
        <w:t xml:space="preserve">LM-THAT-GHAPZB-25/03</w:t>
      </w:r>
      <w:r xmlns:w="http://schemas.openxmlformats.org/wordprocessingml/2006/main" w:rsidR="002D32DD">
        <w:rPr>
          <w:rFonts w:ascii="GHEA Grapalat" w:eastAsia="Times New Roman" w:hAnsi="GHEA Grapalat" w:cs="Arial"/>
          <w:b/>
          <w:color w:val="000000"/>
          <w:sz w:val="24"/>
          <w:szCs w:val="27"/>
          <w:lang w:val="af-ZA"/>
        </w:rPr>
        <w:t xml:space="preserve">         </w:t>
      </w:r>
      <w:r xmlns:w="http://schemas.openxmlformats.org/wordprocessingml/2006/main" w:rsidRPr="00532D6C">
        <w:rPr>
          <w:rFonts w:ascii="GHEA Grapalat" w:eastAsia="Times New Roman" w:hAnsi="GHEA Grapalat" w:cs="Franklin Gothic Medium Cond"/>
          <w:b/>
          <w:color w:val="000000"/>
          <w:sz w:val="24"/>
          <w:szCs w:val="27"/>
          <w:lang w:val="af-ZA"/>
        </w:rPr>
        <w:t xml:space="preserve">«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приглашение на запрос котировок с кодом, включая проект заключаемого договора </w:t>
      </w:r>
      <w:r xmlns:w="http://schemas.openxmlformats.org/wordprocessingml/2006/main" w:rsidRPr="00532D6C">
        <w:rPr>
          <w:rFonts w:ascii="GHEA Grapalat" w:eastAsia="Times New Roman" w:hAnsi="GHEA Grapalat" w:cs="Arial"/>
          <w:sz w:val="24"/>
          <w:szCs w:val="24"/>
          <w:lang w:val="hy-AM"/>
        </w:rPr>
        <w:t xml:space="preserve">,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предложения</w:t>
      </w:r>
      <w:r xmlns:w="http://schemas.openxmlformats.org/wordprocessingml/2006/main" w:rsidRPr="00532D6C">
        <w:rPr>
          <w:rFonts w:ascii="GHEA Grapalat" w:eastAsia="Times New Roman" w:hAnsi="GHEA Grapalat" w:cs="Arial"/>
          <w:sz w:val="24"/>
          <w:szCs w:val="24"/>
          <w:lang w:val="hy-AM"/>
        </w:rPr>
        <w:t xml:space="preserve">  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en-US"/>
        </w:rPr>
      </w:pPr>
      <w:bookmarkStart xmlns:w="http://schemas.openxmlformats.org/wordprocessingml/2006/main" w:id="8" w:name="_Hlk23147299"/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                                                                       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имя:</w:t>
      </w:r>
    </w:p>
    <w:bookmarkEnd w:id="8"/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выполнить контракт по общим ценам, указанным ниже.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                                                                                                                     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s-ES"/>
        </w:rPr>
        <w:t xml:space="preserve">РА: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s-ES"/>
        </w:rPr>
        <w:t xml:space="preserve">АМД</w:t>
      </w:r>
    </w:p>
    <w:tbl>
      <w:tblPr>
        <w:tblW w:w="9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6"/>
        <w:gridCol w:w="3259"/>
        <w:gridCol w:w="2000"/>
        <w:gridCol w:w="1276"/>
        <w:gridCol w:w="1332"/>
      </w:tblGrid>
      <w:tr w:rsidR="00532D6C" w:rsidRPr="004C0DFD" w:rsidTr="00532D6C">
        <w:trPr>
          <w:cantSplit/>
          <w:trHeight w:val="916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 xml:space="preserve">Чапа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-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24"/>
                <w:lang w:val="es-E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 xml:space="preserve">отделы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 xml:space="preserve">цифры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 xml:space="preserve">Продукт: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 xml:space="preserve">имя: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 xml:space="preserve">ваша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hy-AM"/>
              </w:rPr>
              <w:t xml:space="preserve">цена?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6"/>
                <w:szCs w:val="16"/>
                <w:lang w:val="af-ZA"/>
              </w:rPr>
              <w:t xml:space="preserve">стоимость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6"/>
                <w:szCs w:val="16"/>
                <w:lang w:val="af-ZA"/>
              </w:rPr>
              <w:t xml:space="preserve">и: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6"/>
                <w:szCs w:val="16"/>
                <w:lang w:val="af-ZA"/>
              </w:rPr>
              <w:t xml:space="preserve">предсказуемый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6"/>
                <w:szCs w:val="16"/>
                <w:lang w:val="af-ZA"/>
              </w:rPr>
              <w:t xml:space="preserve">прибыли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6"/>
                <w:szCs w:val="16"/>
                <w:lang w:val="af-ZA"/>
              </w:rPr>
              <w:t xml:space="preserve">итого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)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/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 xml:space="preserve">буквами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 xml:space="preserve">и: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 xml:space="preserve">в цифрах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 xml:space="preserve">НДС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**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/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 xml:space="preserve">буквами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 xml:space="preserve">и: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 xml:space="preserve">в цифрах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/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 xml:space="preserve">Общий: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 xml:space="preserve">цена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/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 xml:space="preserve">буквами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 xml:space="preserve">и: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 xml:space="preserve">в цифрах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/</w:t>
            </w:r>
          </w:p>
        </w:tc>
      </w:tr>
      <w:tr w:rsidR="00532D6C" w:rsidRPr="00532D6C" w:rsidTr="00532D6C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  <w:t xml:space="preserve">1: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  <w:t xml:space="preserve">2: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  <w:lang w:val="es-E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  <w:t xml:space="preserve">3: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16"/>
                <w:szCs w:val="24"/>
                <w:lang w:val="hy-AM"/>
              </w:rPr>
              <w:t xml:space="preserve">4: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  <w:lang w:val="es-E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16"/>
                <w:szCs w:val="24"/>
                <w:lang w:val="hy-AM"/>
              </w:rPr>
              <w:t xml:space="preserve">5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  <w:t xml:space="preserve">= 3+4</w:t>
            </w:r>
          </w:p>
        </w:tc>
      </w:tr>
      <w:tr w:rsidR="00532D6C" w:rsidRPr="004C0DFD" w:rsidTr="00532D6C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  <w:t xml:space="preserve">1: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&lt;&lt;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4"/>
                <w:u w:val="single"/>
                <w:vertAlign w:val="subscript"/>
                <w:lang w:val="es-ES"/>
              </w:rPr>
              <w:t xml:space="preserve">Покупка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4"/>
                <w:u w:val="single"/>
                <w:vertAlign w:val="subscript"/>
                <w:lang w:val="es-ES"/>
              </w:rPr>
              <w:t xml:space="preserve">предмет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4"/>
                <w:u w:val="single"/>
                <w:vertAlign w:val="subscript"/>
                <w:lang w:val="es-ES"/>
              </w:rPr>
              <w:t xml:space="preserve">доза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4"/>
                <w:u w:val="single"/>
                <w:vertAlign w:val="subscript"/>
                <w:lang w:val="es-ES"/>
              </w:rPr>
              <w:t xml:space="preserve">имя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N1&gt;&gt;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</w:tr>
    </w:tbl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7695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   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________________________________________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              </w:t>
      </w:r>
      <w:r xmlns:w="http://schemas.openxmlformats.org/wordprocessingml/2006/main" w:rsidRPr="00E7695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     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                                         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участвовать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имя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руководителя 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должность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имя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фамилия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подпись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ab xmlns:w="http://schemas.openxmlformats.org/wordprocessingml/2006/main"/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 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К.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Т.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hy-AM"/>
        </w:rPr>
        <w:footnoteReference xmlns:w="http://schemas.openxmlformats.org/wordprocessingml/2006/main" w:id="9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0"/>
          <w:lang w:val="es-ES" w:eastAsia="ru-RU"/>
        </w:rPr>
      </w:pPr>
    </w:p>
    <w:p w:rsidR="001902F9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0"/>
          <w:lang w:val="es-ES" w:eastAsia="ru-RU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br w:type="page"/>
      </w:r>
    </w:p>
    <w:p w:rsidR="001902F9" w:rsidRDefault="001902F9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w:rsidRPr="001902F9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lastRenderedPageBreak/>
        <w:br w:type="page"/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Приложение 4.2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" </w:t>
      </w:r>
      <w:r xmlns:w="http://schemas.openxmlformats.org/wordprocessingml/2006/main" w:rsidR="004C0DFD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LM-THAT-GHAPSDB-25/03</w:t>
      </w:r>
      <w:r xmlns:w="http://schemas.openxmlformats.org/wordprocessingml/2006/main" w:rsidR="002D32DD">
        <w:rPr>
          <w:rFonts w:ascii="GHEA Grapalat" w:eastAsia="Times New Roman" w:hAnsi="GHEA Grapalat" w:cs="Arial"/>
          <w:b/>
          <w:color w:val="000000"/>
          <w:sz w:val="20"/>
          <w:szCs w:val="27"/>
          <w:lang w:val="af-ZA"/>
        </w:rPr>
        <w:t xml:space="preserve">         </w:t>
      </w:r>
      <w:r xmlns:w="http://schemas.openxmlformats.org/wordprocessingml/2006/main" w:rsidRPr="00532D6C">
        <w:rPr>
          <w:rFonts w:ascii="GHEA Grapalat" w:eastAsia="Times New Roman" w:hAnsi="GHEA Grapalat" w:cs="Franklin Gothic Medium Cond"/>
          <w:b/>
          <w:color w:val="000000"/>
          <w:sz w:val="20"/>
          <w:szCs w:val="27"/>
          <w:lang w:val="af-ZA"/>
        </w:rPr>
        <w:t xml:space="preserve">»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с кодом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цитировать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расследования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приглашения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Sylfaen"/>
          <w:b/>
          <w:sz w:val="20"/>
          <w:szCs w:val="20"/>
          <w:lang w:val="es-ES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     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СТРАДАНИЯ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О:</w:t>
      </w:r>
      <w:r xmlns:w="http://schemas.openxmlformats.org/wordprocessingml/2006/main"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18"/>
          <w:szCs w:val="18"/>
          <w:lang w:val="hy-AM"/>
        </w:rPr>
        <w:t xml:space="preserve">квалификация</w:t>
      </w:r>
      <w:r xmlns:w="http://schemas.openxmlformats.org/wordprocessingml/2006/main" w:rsidRPr="00532D6C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18"/>
          <w:szCs w:val="18"/>
          <w:lang w:val="hy-AM"/>
        </w:rPr>
        <w:t xml:space="preserve">предоставлять </w:t>
      </w:r>
      <w:r xmlns:w="http://schemas.openxmlformats.org/wordprocessingml/2006/main" w:rsidRPr="00532D6C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)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color w:val="FF0000"/>
          <w:sz w:val="20"/>
          <w:szCs w:val="20"/>
          <w:shd w:val="clear" w:color="auto" w:fill="92CDDC"/>
          <w:lang w:val="hy-AM"/>
        </w:rPr>
        <w:t xml:space="preserve">                                                             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.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Ереван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          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"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 xml:space="preserve">        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»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20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лет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**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лицо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директор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имя: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директора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имя: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фамилия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паспорт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данные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которые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 действии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устава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на основе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далее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Компания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односторонний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определение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следующее: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страданий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оплата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согласие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:rsidR="00532D6C" w:rsidRPr="00532D6C" w:rsidRDefault="00532D6C" w:rsidP="00106D44">
      <w:pPr xmlns:w="http://schemas.openxmlformats.org/wordprocessingml/2006/main"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GHEA Grapalat" w:eastAsia="Times New Roman" w:hAnsi="GHEA Grapalat" w:cs="GHEA Grapalat"/>
          <w:b/>
          <w:bCs/>
          <w:sz w:val="20"/>
          <w:szCs w:val="20"/>
          <w:lang w:val="pt-BR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H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согласие</w:t>
      </w:r>
      <w:r xmlns:w="http://schemas.openxmlformats.org/wordprocessingml/2006/main" w:rsidRPr="00532D6C">
        <w:rPr>
          <w:rFonts w:ascii="GHEA Grapalat" w:eastAsia="Times New Roman" w:hAnsi="GHEA Grapalat" w:cs="GHEA Grapalat"/>
          <w:b/>
          <w:sz w:val="20"/>
          <w:szCs w:val="20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 xml:space="preserve">предмет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b/>
          <w:bCs/>
          <w:sz w:val="20"/>
          <w:szCs w:val="20"/>
          <w:lang w:val="pt-BR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                             </w:t>
      </w:r>
    </w:p>
    <w:p w:rsidR="00532D6C" w:rsidRPr="00532D6C" w:rsidRDefault="00532D6C" w:rsidP="00106D44">
      <w:pPr xmlns:w="http://schemas.openxmlformats.org/wordprocessingml/2006/main">
        <w:numPr>
          <w:ilvl w:val="1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Компания: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участвует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u w:val="single"/>
          <w:lang w:val="pt-BR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&lt;&lt;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Туманян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полезность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экономика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&gt;&gt;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АНОК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далее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–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Клиент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.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организованный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color w:val="000000"/>
          <w:sz w:val="24"/>
          <w:szCs w:val="27"/>
          <w:lang w:val="af-ZA"/>
        </w:rPr>
        <w:t xml:space="preserve">" </w:t>
      </w:r>
      <w:r xmlns:w="http://schemas.openxmlformats.org/wordprocessingml/2006/main" w:rsidR="004C0DFD">
        <w:rPr>
          <w:rFonts w:ascii="Arial" w:eastAsia="Times New Roman" w:hAnsi="Arial" w:cs="Arial"/>
          <w:b/>
          <w:color w:val="000000"/>
          <w:sz w:val="24"/>
          <w:szCs w:val="27"/>
          <w:lang w:val="af-ZA"/>
        </w:rPr>
        <w:t xml:space="preserve">LM-THAT-GHAPSDB-25/03</w:t>
      </w:r>
      <w:r xmlns:w="http://schemas.openxmlformats.org/wordprocessingml/2006/main" w:rsidR="002D32DD">
        <w:rPr>
          <w:rFonts w:ascii="GHEA Grapalat" w:eastAsia="Times New Roman" w:hAnsi="GHEA Grapalat" w:cs="Arial"/>
          <w:b/>
          <w:color w:val="000000"/>
          <w:sz w:val="24"/>
          <w:szCs w:val="27"/>
          <w:lang w:val="af-ZA"/>
        </w:rPr>
        <w:t xml:space="preserve">         </w:t>
      </w:r>
      <w:r xmlns:w="http://schemas.openxmlformats.org/wordprocessingml/2006/main" w:rsidRPr="00532D6C">
        <w:rPr>
          <w:rFonts w:ascii="GHEA Grapalat" w:eastAsia="Times New Roman" w:hAnsi="GHEA Grapalat" w:cs="Franklin Gothic Medium Cond"/>
          <w:b/>
          <w:color w:val="000000"/>
          <w:sz w:val="24"/>
          <w:szCs w:val="27"/>
          <w:lang w:val="af-ZA"/>
        </w:rPr>
        <w:t xml:space="preserve">»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color w:val="000000"/>
          <w:sz w:val="24"/>
          <w:szCs w:val="27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с кодом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покупки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 процедуре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pt-BR"/>
        </w:rPr>
        <w:t xml:space="preserve">                                                       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color w:val="5B9BD5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1.2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Как: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покупки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процедуры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как результат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выбрано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Участник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под печатью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по контракту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обязательства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производительность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необходимый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квалификация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предоставляет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Компании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Клиенту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страданий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рядом с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оплата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форма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заявки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заполнена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одобренный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  <w:t xml:space="preserve">1.3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pt-BR"/>
        </w:rPr>
        <w:t xml:space="preserve">страданий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Я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pt-BR"/>
        </w:rPr>
        <w:t xml:space="preserve">согласен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рядом с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презентабельный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оплата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путем подписания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письма-требования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далее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–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письмо-требование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).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безвозвратно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соглашаться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это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что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а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Письмо-требование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подписав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Компания: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дает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ее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сертификация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Требование: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Franklin Gothic Medium Cond"/>
          <w:color w:val="000000"/>
          <w:sz w:val="20"/>
          <w:szCs w:val="20"/>
          <w:lang w:val="hy-AM"/>
        </w:rPr>
        <w:t xml:space="preserve">Оплата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условия </w:t>
      </w:r>
      <w:r xmlns:w="http://schemas.openxmlformats.org/wordprocessingml/2006/main" w:rsidRPr="00532D6C">
        <w:rPr>
          <w:rFonts w:ascii="GHEA Grapalat" w:eastAsia="Times New Roman" w:hAnsi="GHEA Grapalat" w:cs="Franklin Gothic Medium Cond"/>
          <w:color w:val="000000"/>
          <w:sz w:val="20"/>
          <w:szCs w:val="20"/>
          <w:lang w:val="hy-AM"/>
        </w:rPr>
        <w:t xml:space="preserve">"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в поле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завершенный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Franklin Gothic Medium Cond"/>
          <w:color w:val="000000"/>
          <w:sz w:val="20"/>
          <w:szCs w:val="20"/>
          <w:lang w:val="hy-AM"/>
        </w:rPr>
        <w:t xml:space="preserve">"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принял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оплата </w:t>
      </w:r>
      <w:r xmlns:w="http://schemas.openxmlformats.org/wordprocessingml/2006/main" w:rsidRPr="00532D6C">
        <w:rPr>
          <w:rFonts w:ascii="GHEA Grapalat" w:eastAsia="Times New Roman" w:hAnsi="GHEA Grapalat" w:cs="Franklin Gothic Medium Cond"/>
          <w:color w:val="000000"/>
          <w:sz w:val="20"/>
          <w:szCs w:val="20"/>
          <w:lang w:val="hy-AM"/>
        </w:rPr>
        <w:t xml:space="preserve">"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для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чего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указанный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денег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зарядка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с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подключен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В компанию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обслуживающее лицо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плательщик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Банк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:/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далее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Плательщик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Банк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получено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В компанию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дополнительный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получать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на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сколько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что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Требование: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на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уже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быть помещенным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подпись: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принятия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с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целью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б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Письмо-требование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основа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Банк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для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по письму-требованию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указанный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весь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количество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со счета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заряжать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для: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без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дополнительный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принятия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в письменной форме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другой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манера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В банк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заказ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Требование: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на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набор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ее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принятие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с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позвонить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о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г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сертификация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принять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страданий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весь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с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деньгами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соглашаться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Банк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любой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ответственность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утомительный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Клиенту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оплата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требовать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Требование: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законность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действительность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представительство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даты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Требование: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производительность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предоставить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Банк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выполненный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действий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для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1.4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покупки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процедуры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как результат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запечатанный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контракт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потерпеть неудачу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правильный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выполнять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случае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если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приводит 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Клиенту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односторонний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решение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Клиент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страданий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рядом с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 оригиналами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 банк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в письменной форме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информирование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Компании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страданий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рядом с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электронный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цифровой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 подписью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одобренный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быть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их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 банк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электронный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с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такими перевозчиками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, как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также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из них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распродано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бумага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 опциями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.</w:t>
      </w:r>
    </w:p>
    <w:p w:rsidR="00532D6C" w:rsidRPr="00532D6C" w:rsidRDefault="00532D6C" w:rsidP="00106D44">
      <w:pPr xmlns:w="http://schemas.openxmlformats.org/wordprocessingml/2006/main">
        <w:numPr>
          <w:ilvl w:val="1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Клиент: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в банк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представлять на рассмотрение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другой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дополнительный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документы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1.6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Плательщик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Банк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Регистрация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указанный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денег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оплата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как результат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вызванный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риски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Компания 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изношенный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ущерб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отрицательный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последствия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Банк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любой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ответственность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носить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Банк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должен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проверить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условия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нарушать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факты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1.7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Это: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случае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когда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счет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средства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они не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удовлетворить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Плательщик: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банк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оплата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письмо с требованием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от получения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затем: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2 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два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рабочих дня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дня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в течение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нуждаться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информировать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Заказчику: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в письменной форме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виде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1.8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Здесь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рядом с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Задача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Банк: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от представления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тогда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из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банка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независимо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причины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десять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работающий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дня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в течение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Клиенту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количество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не платить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в случае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Клиент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неплатеж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с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подключен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информация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передача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это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&lt;&lt;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АКРА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Кредит: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Отчетность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&gt;&gt;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ЗАО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Фото: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бюро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:rsidR="00532D6C" w:rsidRPr="00532D6C" w:rsidRDefault="00532D6C" w:rsidP="00106D44">
      <w:pPr xmlns:w="http://schemas.openxmlformats.org/wordprocessingml/2006/main"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GHEA Grapalat" w:eastAsia="Times New Roman" w:hAnsi="GHEA Grapalat" w:cs="GHEA Grapalat"/>
          <w:b/>
          <w:bCs/>
          <w:sz w:val="20"/>
          <w:szCs w:val="20"/>
          <w:lang w:val="en-U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bCs/>
          <w:sz w:val="20"/>
          <w:szCs w:val="20"/>
          <w:lang w:val="en-US"/>
        </w:rPr>
        <w:t xml:space="preserve">Другой:</w:t>
      </w:r>
      <w:r xmlns:w="http://schemas.openxmlformats.org/wordprocessingml/2006/main" w:rsidRPr="00532D6C">
        <w:rPr>
          <w:rFonts w:ascii="GHEA Grapalat" w:eastAsia="Times New Roman" w:hAnsi="GHEA Grapalat" w:cs="GHEA Grapalat"/>
          <w:b/>
          <w:bCs/>
          <w:sz w:val="20"/>
          <w:szCs w:val="20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bCs/>
          <w:sz w:val="20"/>
          <w:szCs w:val="20"/>
          <w:lang w:val="en-US"/>
        </w:rPr>
        <w:t xml:space="preserve">условия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proofErr xmlns:w="http://schemas.openxmlformats.org/wordprocessingml/2006/main" w:type="gramStart"/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2.1:</w:t>
      </w:r>
      <w:proofErr xmlns:w="http://schemas.openxmlformats.org/wordprocessingml/2006/main" w:type="gramEnd"/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безвозвратный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сила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в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входить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проверка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с того момента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сила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в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до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Клиенту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запечатанный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производительность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результат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полный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быть принятым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в день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следующий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двадцатый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работающий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день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включительно.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рядом с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Клиенту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 банк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представляю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2.2.1.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Клиенту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проверенный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Компания: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слабый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отдал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договорной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обязательства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нарушение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и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?</w:t>
      </w:r>
    </w:p>
    <w:p w:rsidR="00532D6C" w:rsidRPr="00532D6C" w:rsidDel="00A13215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2.2.2.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проверенный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страданий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рядом с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правильный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подписано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компетентный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человек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2.3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Здесь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касательно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возник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споры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решается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переговоров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через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рука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не приносить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споры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решается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судебный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чтобы.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3.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адрес </w:t>
      </w:r>
      <w:r xmlns:w="http://schemas.openxmlformats.org/wordprocessingml/2006/main"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банк</w:t>
      </w:r>
      <w:r xmlns:w="http://schemas.openxmlformats.org/wordprocessingml/2006/main"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действительные условия </w:t>
      </w:r>
      <w:r xmlns:w="http://schemas.openxmlformats.org/wordprocessingml/2006/main"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</w:pP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                  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vertAlign w:val="superscript"/>
          <w:lang w:val="hy-AM"/>
        </w:rPr>
        <w:t xml:space="preserve">компании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vertAlign w:val="superscript"/>
          <w:lang w:val="hy-AM"/>
        </w:rPr>
        <w:t xml:space="preserve">имя: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 xmlns:w="http://schemas.openxmlformats.org/wordprocessingml/2006/main"/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                 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vertAlign w:val="superscript"/>
          <w:lang w:val="hy-AM"/>
        </w:rPr>
        <w:t xml:space="preserve">компании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vertAlign w:val="superscript"/>
          <w:lang w:val="hy-AM"/>
        </w:rPr>
        <w:t xml:space="preserve">адрес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</w:pPr>
      <w:r w:rsidRPr="00532D6C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 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vertAlign w:val="superscript"/>
          <w:lang w:val="hy-AM"/>
        </w:rPr>
        <w:t xml:space="preserve">в компанию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vertAlign w:val="superscript"/>
          <w:lang w:val="hy-AM"/>
        </w:rPr>
        <w:t xml:space="preserve">сопровождающий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vertAlign w:val="superscript"/>
          <w:lang w:val="hy-AM"/>
        </w:rPr>
        <w:t xml:space="preserve">банк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vertAlign w:val="superscript"/>
          <w:lang w:val="hy-AM"/>
        </w:rPr>
        <w:t xml:space="preserve">имя: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</w:pPr>
      <w:r w:rsidRPr="00532D6C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К.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Т: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День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/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месяц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/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год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18"/>
          <w:szCs w:val="18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16"/>
          <w:szCs w:val="16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16"/>
          <w:szCs w:val="16"/>
          <w:lang w:val="hy-AM"/>
        </w:rPr>
        <w:t xml:space="preserve">*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необходимо завершить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комиссии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секретаря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по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до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приглашение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в информационном бюллетене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16"/>
          <w:lang w:val="hy-AM"/>
        </w:rPr>
        <w:t xml:space="preserve">публикация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532D6C" w:rsidRPr="00532D6C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1.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 xml:space="preserve">ЗАЯВКА НА ОПЛАТУ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en-US"/>
              </w:rPr>
              <w:t xml:space="preserve">*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en-US"/>
              </w:rPr>
            </w:pPr>
          </w:p>
        </w:tc>
      </w:tr>
      <w:tr w:rsidR="00532D6C" w:rsidRPr="00532D6C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Число: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532D6C" w:rsidTr="00532D6C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Дата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en-US"/>
              </w:rPr>
              <w:t xml:space="preserve">подачи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: «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»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20___</w:t>
            </w:r>
          </w:p>
        </w:tc>
      </w:tr>
      <w:tr w:rsidR="00532D6C" w:rsidRPr="00532D6C" w:rsidTr="00532D6C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Плательщик: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имя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или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имя: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фамилия: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Компания :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``</w:t>
            </w:r>
          </w:p>
        </w:tc>
      </w:tr>
      <w:tr w:rsidR="00532D6C" w:rsidRPr="00532D6C" w:rsidTr="00532D6C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5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Финансовые: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организация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банк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 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.</w:t>
            </w:r>
          </w:p>
        </w:tc>
      </w:tr>
      <w:tr w:rsidR="00532D6C" w:rsidRPr="00532D6C" w:rsidTr="00532D6C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6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номер счета:</w:t>
            </w:r>
          </w:p>
        </w:tc>
      </w:tr>
      <w:tr w:rsidR="00532D6C" w:rsidRPr="00532D6C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7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Идентификационный номер плательщика:</w:t>
            </w:r>
          </w:p>
        </w:tc>
      </w:tr>
      <w:tr w:rsidR="00532D6C" w:rsidRPr="00532D6C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8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Идентификатор плательщика:</w:t>
            </w:r>
          </w:p>
        </w:tc>
      </w:tr>
      <w:tr w:rsidR="00532D6C" w:rsidRPr="00532D6C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9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имя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или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имя: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фамилия: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Туманян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полезность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экономика 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&gt;&gt;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НАОК:</w:t>
            </w:r>
          </w:p>
        </w:tc>
      </w:tr>
      <w:tr w:rsidR="00532D6C" w:rsidRPr="00532D6C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10.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ПСЦ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будет завершено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</w:t>
            </w:r>
          </w:p>
        </w:tc>
      </w:tr>
      <w:tr w:rsidR="00532D6C" w:rsidRPr="00532D6C" w:rsidTr="00532D6C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11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АФК бенефициара:</w:t>
            </w:r>
          </w:p>
        </w:tc>
      </w:tr>
      <w:tr w:rsidR="00532D6C" w:rsidRPr="00532D6C" w:rsidTr="00532D6C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proofErr xmlns:w="http://schemas.openxmlformats.org/wordprocessingml/2006/main" w:type="gramStart"/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Имя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бенефициара :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сопровождающий</w:t>
            </w:r>
            <w:proofErr xmlns:w="http://schemas.openxmlformats.org/wordprocessingml/2006/main" w:type="gramEnd"/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Финансовые: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организация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банк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 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:</w:t>
            </w:r>
          </w:p>
        </w:tc>
      </w:tr>
      <w:tr w:rsidR="00532D6C" w:rsidRPr="00532D6C" w:rsidTr="00532D6C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номер 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примечание 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N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)</w:t>
            </w:r>
          </w:p>
        </w:tc>
      </w:tr>
      <w:tr w:rsidR="00532D6C" w:rsidRPr="00532D6C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1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Сумма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цифрами и прописью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:</w:t>
            </w:r>
          </w:p>
        </w:tc>
      </w:tr>
      <w:tr w:rsidR="00532D6C" w:rsidRPr="00532D6C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15.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Принято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количество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​</w:t>
            </w:r>
            <w:proofErr xmlns:w="http://schemas.openxmlformats.org/wordprocessingml/2006/main" w:type="gramStart"/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proofErr xmlns:w="http://schemas.openxmlformats.org/wordprocessingml/2006/main" w:type="gramEnd"/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в цифрах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словами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намеревался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указанный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денег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частичный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принять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для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чего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применимо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</w:t>
            </w:r>
          </w:p>
        </w:tc>
      </w:tr>
      <w:tr w:rsidR="00532D6C" w:rsidRPr="00532D6C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1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6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Валюта (прописью и кодом):</w:t>
            </w:r>
          </w:p>
        </w:tc>
      </w:tr>
      <w:tr w:rsidR="00532D6C" w:rsidRPr="00532D6C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7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Цель </w:t>
            </w:r>
            <w:proofErr xmlns:w="http://schemas.openxmlformats.org/wordprocessingml/2006/main" w:type="gramStart"/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сделки 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платежа 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) 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: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 xml:space="preserve">( </w:t>
            </w:r>
            <w:proofErr xmlns:w="http://schemas.openxmlformats.org/wordprocessingml/2006/main" w:type="gramEnd"/>
            <w:r xmlns:w="http://schemas.openxmlformats.org/wordprocessingml/2006/main" w:rsidRPr="00532D6C">
              <w:rPr>
                <w:rFonts w:ascii="GHEA Grapalat" w:eastAsia="Times New Roman" w:hAnsi="GHEA Grapalat" w:cs="Arial"/>
                <w:bCs/>
                <w:sz w:val="20"/>
                <w:szCs w:val="20"/>
                <w:lang w:val="en-US"/>
              </w:rPr>
              <w:t xml:space="preserve">квалификация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Cs/>
                <w:sz w:val="20"/>
                <w:szCs w:val="20"/>
                <w:lang w:val="en-US"/>
              </w:rPr>
              <w:t xml:space="preserve">обеспечить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Cs/>
                <w:sz w:val="20"/>
                <w:szCs w:val="20"/>
                <w:lang w:val="hy-AM"/>
              </w:rPr>
              <w:t xml:space="preserve">это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Cs/>
                <w:sz w:val="20"/>
                <w:szCs w:val="20"/>
                <w:lang w:val="hy-AM"/>
              </w:rPr>
              <w:t xml:space="preserve">для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 xml:space="preserve">)</w:t>
            </w:r>
          </w:p>
        </w:tc>
      </w:tr>
      <w:tr w:rsidR="00532D6C" w:rsidRPr="00532D6C" w:rsidTr="00532D6C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8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Оплата: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производительность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основы: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Наименование документов 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включая соглашение о возмещении ущерба, их номера,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xmlns:w="http://schemas.openxmlformats.org/wordprocessingml/2006/main" w:type="gramStart"/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код, </w:t>
            </w:r>
            <w:proofErr xmlns:w="http://schemas.openxmlformats.org/wordprocessingml/2006/main" w:type="gramEnd"/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на основании которого производится начисление 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)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532D6C" w:rsidRPr="00532D6C" w:rsidTr="00532D6C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</w:p>
        </w:tc>
      </w:tr>
      <w:tr w:rsidR="00532D6C" w:rsidRPr="00532D6C" w:rsidTr="00532D6C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19.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Оплата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Условия: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&lt;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принято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оплата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</w:tr>
      <w:tr w:rsidR="00532D6C" w:rsidRPr="00532D6C" w:rsidTr="00532D6C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20.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Наречие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страниц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количество: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---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 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страница: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</w:p>
        </w:tc>
      </w:tr>
      <w:tr w:rsidR="00532D6C" w:rsidRPr="00532D6C" w:rsidTr="00532D6C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532D6C"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  <w:t xml:space="preserve"> 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22 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подписи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xmlns:w="http://schemas.openxmlformats.org/wordprocessingml/2006/main"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/____________________/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/____________________/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22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</w:t>
            </w:r>
          </w:p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                              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Т.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1.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</w:t>
            </w:r>
            <w:r xmlns:w="http://schemas.openxmlformats.org/wordprocessingml/2006/main" w:rsidRPr="00532D6C"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  <w:t xml:space="preserve"> 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Плательщик: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подписи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: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/____________________/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/____________________/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Т.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</w:tr>
      <w:tr w:rsidR="00532D6C" w:rsidRPr="00532D6C" w:rsidTr="00532D6C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xmlns:w="http://schemas.openxmlformats.org/wordprocessingml/2006/main"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2 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 xml:space="preserve">Бенефициару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 xml:space="preserve">финансовый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 xml:space="preserve">организация</w:t>
            </w:r>
            <w:r xmlns:w="http://schemas.openxmlformats.org/wordprocessingml/2006/main"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</w:pPr>
            <w:r xmlns:w="http://schemas.openxmlformats.org/wordprocessingml/2006/main"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                          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xmlns:w="http://schemas.openxmlformats.org/wordprocessingml/2006/main"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/____________________/</w:t>
            </w:r>
          </w:p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        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/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подпись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/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 xml:space="preserve">Плательщику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 xml:space="preserve">финансовый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 xml:space="preserve">организация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/____________________/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                                                 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/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подпись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/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</w:p>
        </w:tc>
      </w:tr>
      <w:tr w:rsidR="00532D6C" w:rsidRPr="004C0DFD" w:rsidTr="00532D6C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24.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Т.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в 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"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"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20___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23.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Т.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                   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23.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в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Исполнение: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дата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: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" 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en-US"/>
              </w:rPr>
              <w:t xml:space="preserve">"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20___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</w:tr>
    </w:tbl>
    <w:p w:rsidR="00532D6C" w:rsidRPr="00532D6C" w:rsidRDefault="00532D6C" w:rsidP="00106D44">
      <w:pPr>
        <w:tabs>
          <w:tab w:val="left" w:pos="426"/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*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24"/>
          <w:lang w:val="hy-AM"/>
        </w:rPr>
        <w:t xml:space="preserve">Оплата: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24"/>
          <w:lang w:val="hy-AM"/>
        </w:rPr>
        <w:t xml:space="preserve">письмо с требованием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24"/>
          <w:lang w:val="hy-AM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24"/>
          <w:lang w:val="hy-AM"/>
        </w:rPr>
        <w:t xml:space="preserve">в соответствии с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24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24"/>
          <w:lang w:val="hy-AM"/>
        </w:rPr>
        <w:t xml:space="preserve">по приглашению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24"/>
          <w:lang w:val="hy-AM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Franklin Gothic Medium Cond"/>
          <w:sz w:val="16"/>
          <w:szCs w:val="24"/>
          <w:lang w:val="hy-AM"/>
        </w:rPr>
        <w:t xml:space="preserve">Оплата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24"/>
          <w:lang w:val="hy-AM"/>
        </w:rPr>
        <w:t xml:space="preserve">спроса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24"/>
          <w:lang w:val="hy-AM"/>
        </w:rPr>
        <w:t xml:space="preserve">обязательный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24"/>
          <w:lang w:val="hy-AM"/>
        </w:rPr>
        <w:t xml:space="preserve">действительные условия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24"/>
          <w:lang w:val="hy-AM"/>
        </w:rPr>
        <w:t xml:space="preserve">наполнение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24"/>
          <w:lang w:val="hy-AM"/>
        </w:rPr>
        <w:t xml:space="preserve">заказ </w:t>
      </w:r>
      <w:r xmlns:w="http://schemas.openxmlformats.org/wordprocessingml/2006/main" w:rsidRPr="00532D6C">
        <w:rPr>
          <w:rFonts w:ascii="GHEA Grapalat" w:eastAsia="Times New Roman" w:hAnsi="GHEA Grapalat" w:cs="Franklin Gothic Medium Cond"/>
          <w:sz w:val="16"/>
          <w:szCs w:val="24"/>
          <w:lang w:val="hy-AM"/>
        </w:rPr>
        <w:t xml:space="preserve">"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lang w:val="nl-NL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br xmlns:w="http://schemas.openxmlformats.org/wordprocessingml/2006/main" w:type="page"/>
      </w:r>
      <w:r xmlns:w="http://schemas.openxmlformats.org/wordprocessingml/2006/main" w:rsidRPr="00532D6C">
        <w:rPr>
          <w:rFonts w:ascii="GHEA Grapalat" w:eastAsia="Times New Roman" w:hAnsi="GHEA Grapalat" w:cs="Arial"/>
          <w:b/>
          <w:lang w:val="hy-AM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b/>
          <w:lang w:val="hy-AM"/>
        </w:rPr>
        <w:t xml:space="preserve">Оплата: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lang w:val="hy-AM"/>
        </w:rPr>
        <w:t xml:space="preserve">спроса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lang w:val="hy-AM"/>
        </w:rPr>
        <w:t xml:space="preserve">обязательный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lang w:val="hy-AM"/>
        </w:rPr>
        <w:t xml:space="preserve">действительные условия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lang w:val="hy-AM"/>
        </w:rPr>
        <w:t xml:space="preserve">наполнение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lang w:val="hy-AM"/>
        </w:rPr>
        <w:t xml:space="preserve">гид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Вопрос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/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Вопрос 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&lt;&lt;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заявка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&gt;&gt;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документ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действительные условия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Отмечено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поле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/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действительности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доступность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в документе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Действительное условие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наполнение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требование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 xml:space="preserve">шоппинг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 xml:space="preserve">процесс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 xml:space="preserve">с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 xml:space="preserve">связанный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Срок действия: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дополнительный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сторона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: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или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плательщик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 xml:space="preserve">шоппинг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 xml:space="preserve">процесс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 xml:space="preserve">с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 xml:space="preserve">связанный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)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1: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2: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3: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4: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5:00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документа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имя: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документа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заранее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завершенный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есть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&lt;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Оплата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письмо-требование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&gt;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numPr>
                <w:ilvl w:val="0"/>
                <w:numId w:val="17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спроса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число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плательщиком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в банк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при представлении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numPr>
                <w:ilvl w:val="0"/>
                <w:numId w:val="17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jc w:val="both"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презентация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дата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плательщиком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в банк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спроса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презентация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день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​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numPr>
                <w:ilvl w:val="0"/>
                <w:numId w:val="17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jc w:val="both"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Плательщик: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имя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или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имя: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фамилия: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это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имя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лица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чье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со счета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нуждаться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взиматься плата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 запросу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указанный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Сумма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Будет добавлено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имя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фамилия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если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это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физический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человек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или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имя,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если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это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юридический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человек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есть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Упоминается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являются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также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другой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данные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согласно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необходимости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Заполнение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наименование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 )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банк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число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банковское дело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число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сам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в организации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филиале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из которой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нуждаться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взиматься плата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 запросу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указанный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количество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АВК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Армении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Республика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нормативный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юридический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 актам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ограниченный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в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тех случаях,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когда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приходится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налогоплательщик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PSC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Армении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Республика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нормативный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юридический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 актам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определенный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в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тех случаях,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когда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физический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человек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имя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или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имя: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фамилия: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существование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человека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оплата: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Имя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получателя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: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Следует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отметить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являются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также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другой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данные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согласно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 необходимости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заранее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приглашению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Ч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КС: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шоппинг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подключен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в процессе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будет завершено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будет завершено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АВК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Армении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Республика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нормативный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юридический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 актам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определенный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в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тех случаях,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когда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приходится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налогоплательщик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заранее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приглашению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название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).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заранее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приглашению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число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это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банковский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казначейский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количество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которых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нуждаться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переданным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от 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заряженный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средства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заранее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приглашению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сумма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в цифрах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словами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при условии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количество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Принял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сумма: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цифрами и прописью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намеревался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указанный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денег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частичный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принять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для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чего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шоппинг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подключен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применимо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применимо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)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валюта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прописью: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 кодом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сделки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цель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"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квалификация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обеспечение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для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"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слова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заранее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приглашению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Оплата: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производительность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основы: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 запросу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указанный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денег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зарядка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для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основа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существование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документа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данные ,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к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которым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на основе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подарок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в банк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спроса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презентация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для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основа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существование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контракта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число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покупки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процедуры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код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согласно деликтному соглашению,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Бенефициар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Del="0010680B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Оплата: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условия: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                     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&lt;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принято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оплата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слова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​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который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иметь в виду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что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плательщик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подписание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письмо с требованием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заранее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дает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ее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согласие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указанный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количество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ее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со счета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заряжать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для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заранее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прилагательное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страниц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количество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 заявке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рядом с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документы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страниц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количество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которых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нуждаться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предоставлены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плательщик: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в банк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Если: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есть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&lt;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Оплата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производительность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базы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поле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затем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этот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данные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обязательный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есть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1.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этот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поле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спроса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презентация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на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случай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в котором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если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Оплата: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условия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в поле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указанный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&lt;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принято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оплата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&gt;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тогда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подписав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заранее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соглашаться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указанный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количество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ее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со счета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заряжать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для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Плательщик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электронный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манера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спроса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презентация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случай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этот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в поле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помещать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электронный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подпись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.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подписывают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или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помещать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электронный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подпись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1.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печать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тюлень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доступность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в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случае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когда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плательщик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письмо с требованием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подарок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бумага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манера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быть запечатанным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бумага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манера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при представлении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22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банк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при представлении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подписывают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22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печать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тюлень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доступность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случай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запечатанным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бумага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манера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банк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при представлении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работник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).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организации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бумага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манера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полный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случай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печать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)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lastRenderedPageBreak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организации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бумага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манера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полный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случай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плательщику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финансовый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организации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филиалу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).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производительность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дата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час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минута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филиалу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).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отмеченный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спроса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производительность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дата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час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минута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работник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).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организации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представить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случай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когда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сотрудника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подпись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помещать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бумага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манера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спроса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печать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)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последний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представить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случай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когда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штамп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помещать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бумага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манера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спроса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организация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дата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час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минута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последний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представить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случай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когда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настоящим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данные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помещать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являются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бумага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манера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спроса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</w:tbl>
    <w:p w:rsidR="00532D6C" w:rsidRPr="00532D6C" w:rsidRDefault="00532D6C" w:rsidP="00106D44">
      <w:pPr>
        <w:tabs>
          <w:tab w:val="left" w:pos="426"/>
        </w:tabs>
        <w:spacing w:after="0" w:line="360" w:lineRule="auto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360" w:lineRule="auto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360" w:lineRule="auto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360" w:lineRule="auto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360" w:lineRule="auto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GHEA Grapalat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xmlns:w="http://schemas.openxmlformats.org/wordprocessingml/2006/main" w:type="page"/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GHEA Grapalat"/>
          <w:sz w:val="18"/>
          <w:szCs w:val="18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sz w:val="24"/>
          <w:szCs w:val="24"/>
          <w:lang w:val="hy-AM"/>
        </w:rPr>
        <w:t xml:space="preserve">Приложение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5.1</w:t>
      </w:r>
    </w:p>
    <w:p w:rsidR="00532D6C" w:rsidRPr="00532D6C" w:rsidRDefault="004C0DFD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xmlns:w="http://schemas.openxmlformats.org/wordprocessingml/2006/main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LM-THAT-GHAPSDB-25/03</w:t>
      </w:r>
      <w:r xmlns:w="http://schemas.openxmlformats.org/wordprocessingml/2006/main" w:rsidR="00532D6C" w:rsidRPr="00532D6C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xmlns:w="http://schemas.openxmlformats.org/wordprocessingml/2006/main" w:rsidR="00532D6C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с кодом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цитировать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расследования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приглашения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Sylfaen"/>
          <w:b/>
          <w:sz w:val="20"/>
          <w:szCs w:val="20"/>
          <w:lang w:val="es-ES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     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СТРАДАНИЯ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О:</w:t>
      </w:r>
      <w:r xmlns:w="http://schemas.openxmlformats.org/wordprocessingml/2006/main"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18"/>
          <w:szCs w:val="18"/>
          <w:lang w:val="hy-AM"/>
        </w:rPr>
        <w:t xml:space="preserve">договор:</w:t>
      </w:r>
      <w:r xmlns:w="http://schemas.openxmlformats.org/wordprocessingml/2006/main" w:rsidRPr="00532D6C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18"/>
          <w:szCs w:val="18"/>
          <w:lang w:val="hy-AM"/>
        </w:rPr>
        <w:t xml:space="preserve">предоставлять </w:t>
      </w:r>
      <w:r xmlns:w="http://schemas.openxmlformats.org/wordprocessingml/2006/main" w:rsidRPr="00532D6C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)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.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Ереван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          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"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 xml:space="preserve">        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»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20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лет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**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лицо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директор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имя: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директора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имя: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фамилия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паспорт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данные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которые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 действии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устава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на основе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далее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Компания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односторонний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определение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следующее: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страданий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оплата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согласие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GHEA Grapalat"/>
          <w:b/>
          <w:bCs/>
          <w:sz w:val="20"/>
          <w:szCs w:val="20"/>
          <w:lang w:val="pt-BR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1.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Согласие</w:t>
      </w:r>
      <w:r xmlns:w="http://schemas.openxmlformats.org/wordprocessingml/2006/main"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предмет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b/>
          <w:bCs/>
          <w:sz w:val="20"/>
          <w:szCs w:val="20"/>
          <w:lang w:val="pt-BR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                             </w:t>
      </w:r>
    </w:p>
    <w:p w:rsidR="00532D6C" w:rsidRPr="00532D6C" w:rsidRDefault="00532D6C" w:rsidP="00106D44">
      <w:pPr xmlns:w="http://schemas.openxmlformats.org/wordprocessingml/2006/main">
        <w:numPr>
          <w:ilvl w:val="1"/>
          <w:numId w:val="3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Компания: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участвует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это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&lt;&lt;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Туманян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полезность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экономика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&gt;&gt;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АНОК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далее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–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Клиент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.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организованный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color w:val="000000"/>
          <w:sz w:val="24"/>
          <w:szCs w:val="27"/>
          <w:lang w:val="af-ZA"/>
        </w:rPr>
        <w:t xml:space="preserve">" </w:t>
      </w:r>
      <w:r xmlns:w="http://schemas.openxmlformats.org/wordprocessingml/2006/main" w:rsidR="004C0DFD">
        <w:rPr>
          <w:rFonts w:ascii="Arial" w:eastAsia="Times New Roman" w:hAnsi="Arial" w:cs="Arial"/>
          <w:b/>
          <w:color w:val="000000"/>
          <w:sz w:val="24"/>
          <w:szCs w:val="27"/>
          <w:lang w:val="af-ZA"/>
        </w:rPr>
        <w:t xml:space="preserve">LM-THAT-GHAPSDB-25/03</w:t>
      </w:r>
      <w:r xmlns:w="http://schemas.openxmlformats.org/wordprocessingml/2006/main" w:rsidR="002D32DD">
        <w:rPr>
          <w:rFonts w:ascii="GHEA Grapalat" w:eastAsia="Times New Roman" w:hAnsi="GHEA Grapalat" w:cs="Arial"/>
          <w:b/>
          <w:color w:val="000000"/>
          <w:sz w:val="24"/>
          <w:szCs w:val="27"/>
          <w:lang w:val="af-ZA"/>
        </w:rPr>
        <w:t xml:space="preserve">         </w:t>
      </w:r>
      <w:r xmlns:w="http://schemas.openxmlformats.org/wordprocessingml/2006/main" w:rsidRPr="00532D6C">
        <w:rPr>
          <w:rFonts w:ascii="GHEA Grapalat" w:eastAsia="Times New Roman" w:hAnsi="GHEA Grapalat" w:cs="Franklin Gothic Medium Cond"/>
          <w:b/>
          <w:color w:val="000000"/>
          <w:sz w:val="24"/>
          <w:szCs w:val="27"/>
          <w:lang w:val="af-ZA"/>
        </w:rPr>
        <w:t xml:space="preserve">»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color w:val="000000"/>
          <w:sz w:val="24"/>
          <w:szCs w:val="27"/>
          <w:lang w:val="af-ZA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с кодом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покупки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 процедуре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color w:val="5B9BD5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1.2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Как: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покупки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процедуры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как результат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быть запечатанным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производительность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обеспечивает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Клиенту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страданий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рядом с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оплата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форма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заявки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заполнена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одобренный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  <w:t xml:space="preserve">1.3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pt-BR"/>
        </w:rPr>
        <w:t xml:space="preserve">страданий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Я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pt-BR"/>
        </w:rPr>
        <w:t xml:space="preserve">согласен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рядом с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презентабельный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оплата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путем подписания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письма-требования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далее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–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письмо-требование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).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безвозвратно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соглашаться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а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Письмо-требование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подписав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Компания: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дает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ее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сертификация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Требование: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Franklin Gothic Medium Cond"/>
          <w:color w:val="000000"/>
          <w:sz w:val="20"/>
          <w:szCs w:val="20"/>
          <w:lang w:val="hy-AM"/>
        </w:rPr>
        <w:t xml:space="preserve">Оплата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условия </w:t>
      </w:r>
      <w:r xmlns:w="http://schemas.openxmlformats.org/wordprocessingml/2006/main" w:rsidRPr="00532D6C">
        <w:rPr>
          <w:rFonts w:ascii="GHEA Grapalat" w:eastAsia="Times New Roman" w:hAnsi="GHEA Grapalat" w:cs="Franklin Gothic Medium Cond"/>
          <w:color w:val="000000"/>
          <w:sz w:val="20"/>
          <w:szCs w:val="20"/>
          <w:lang w:val="hy-AM"/>
        </w:rPr>
        <w:t xml:space="preserve">"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в поле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завершено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"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принято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оплата </w:t>
      </w:r>
      <w:r xmlns:w="http://schemas.openxmlformats.org/wordprocessingml/2006/main" w:rsidRPr="00532D6C">
        <w:rPr>
          <w:rFonts w:ascii="GHEA Grapalat" w:eastAsia="Times New Roman" w:hAnsi="GHEA Grapalat" w:cs="Franklin Gothic Medium Cond"/>
          <w:color w:val="000000"/>
          <w:sz w:val="20"/>
          <w:szCs w:val="20"/>
          <w:lang w:val="hy-AM"/>
        </w:rPr>
        <w:t xml:space="preserve">"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для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чего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указанный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денег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зарядка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с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подключен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В компанию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обслуживающее лицо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плательщик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Банк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:/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далее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Плательщик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Банк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получено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В компанию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дополнительный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получать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на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сколько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что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Требование: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на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уже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быть помещенным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подпись: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принятия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с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целью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б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Письмо-требование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основа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Банк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для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по письму-требованию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указанный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весь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количество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со счета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заряжать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для: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без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дополнительный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принятия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в письменной форме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другой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манера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В банк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заказ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Требование: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на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набор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ее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принятие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с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позвонить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о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г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сертификация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принять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страданий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весь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с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деньгами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соглашаться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Банк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любой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ответственность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утомительный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Клиенту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оплата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требовать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Требование: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законность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действительность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представительство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даты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Требование: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производительность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предоставить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Банк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выполненный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действий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для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</w:t>
      </w:r>
    </w:p>
    <w:p w:rsidR="00532D6C" w:rsidRPr="00532D6C" w:rsidRDefault="00532D6C" w:rsidP="00106D44">
      <w:pPr xmlns:w="http://schemas.openxmlformats.org/wordprocessingml/2006/main">
        <w:numPr>
          <w:ilvl w:val="1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покупки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процедуры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как результат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запечатанный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контракт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потерпеть неудачу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правильный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выполнять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Клиент: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страданий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рядом с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 оригиналами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 банк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в письменной форме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информирование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Компании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страданий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рядом с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электронный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цифровой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с подписью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одобренный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быть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их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Плательщик: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В банк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электронный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с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такими перевозчиками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, как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также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из них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распродано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бумага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с опциями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.</w:t>
      </w:r>
    </w:p>
    <w:p w:rsidR="00532D6C" w:rsidRPr="00532D6C" w:rsidRDefault="00532D6C" w:rsidP="00106D44">
      <w:pPr xmlns:w="http://schemas.openxmlformats.org/wordprocessingml/2006/main">
        <w:numPr>
          <w:ilvl w:val="1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Клиент: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в банк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представлять на рассмотрение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другой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дополнительный</w:t>
      </w:r>
      <w:r xmlns:w="http://schemas.openxmlformats.org/wordprocessingml/2006/main"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 xml:space="preserve">документы</w:t>
      </w:r>
    </w:p>
    <w:p w:rsidR="00532D6C" w:rsidRPr="00532D6C" w:rsidRDefault="00532D6C" w:rsidP="00106D44">
      <w:pPr xmlns:w="http://schemas.openxmlformats.org/wordprocessingml/2006/main">
        <w:numPr>
          <w:ilvl w:val="1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Банк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Регистрация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указанный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денег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оплата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как результат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вызванный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риски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Компания 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изношенный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ущерб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отрицательный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последствия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Банк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любой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ответственность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носить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Банк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должен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проверить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условия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нарушать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факты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.</w:t>
      </w:r>
    </w:p>
    <w:p w:rsidR="00532D6C" w:rsidRPr="00532D6C" w:rsidRDefault="00532D6C" w:rsidP="00106D44">
      <w:pPr xmlns:w="http://schemas.openxmlformats.org/wordprocessingml/2006/main">
        <w:numPr>
          <w:ilvl w:val="1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случае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когда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счет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средства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они не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удовлетворить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Плательщик: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банк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оплата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письмо с требованием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от получения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затем: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2 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два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рабочих дня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дня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в течение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нуждаться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информировать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Заказчику: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в письменной форме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/>
        </w:rPr>
        <w:t xml:space="preserve">виде</w:t>
      </w:r>
    </w:p>
    <w:p w:rsidR="00532D6C" w:rsidRPr="00532D6C" w:rsidRDefault="00532D6C" w:rsidP="00106D44">
      <w:pPr xmlns:w="http://schemas.openxmlformats.org/wordprocessingml/2006/main">
        <w:numPr>
          <w:ilvl w:val="1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рядом с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Задача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Банк: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от представления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тогда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из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банка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независимо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причины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десять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работающий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дня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в течение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Клиенту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количество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не платить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в случае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Клиент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неплатеж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с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подключен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информация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передача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это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&lt;&lt;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АКРА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Кредит: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Отчетность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&gt;&gt;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ЗАО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Фото: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pt-BR"/>
        </w:rPr>
        <w:t xml:space="preserve">бюро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GHEA Grapalat"/>
          <w:b/>
          <w:bCs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b/>
          <w:bCs/>
          <w:sz w:val="20"/>
          <w:szCs w:val="20"/>
          <w:lang w:val="hy-AM"/>
        </w:rPr>
        <w:t xml:space="preserve">2.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bCs/>
          <w:sz w:val="20"/>
          <w:szCs w:val="20"/>
          <w:lang w:val="hy-AM"/>
        </w:rPr>
        <w:t xml:space="preserve">Другое</w:t>
      </w:r>
      <w:r xmlns:w="http://schemas.openxmlformats.org/wordprocessingml/2006/main" w:rsidRPr="00532D6C">
        <w:rPr>
          <w:rFonts w:ascii="GHEA Grapalat" w:eastAsia="Times New Roman" w:hAnsi="GHEA Grapalat" w:cs="GHEA Grapalat"/>
          <w:b/>
          <w:bCs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bCs/>
          <w:sz w:val="20"/>
          <w:szCs w:val="20"/>
          <w:lang w:val="hy-AM"/>
        </w:rPr>
        <w:t xml:space="preserve">условия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Здесь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безвозвратный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есть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сила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входить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проверка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 того момента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сила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до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быть запечатанным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по контракту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быть предприняты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обязательства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полный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производительность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последний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 день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следующий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двадцатый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работающий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день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включая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рядом с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Клиенту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 банк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представляю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2.2.1.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Клиенту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проверенный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Компания: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слабый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отдал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договорной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обязательства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нарушение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и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?</w:t>
      </w:r>
    </w:p>
    <w:p w:rsidR="00532D6C" w:rsidRPr="00532D6C" w:rsidDel="00A13215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2.2.2.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проверенный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страданий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рядом с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правильный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подписано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компетентный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человек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 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2.3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Здесь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касательно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возник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споры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решается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переговоров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через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рука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не приносить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споры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решается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судебный</w:t>
      </w:r>
      <w:r xmlns:w="http://schemas.openxmlformats.org/wordprocessingml/2006/main"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чтобы.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3.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Компания</w:t>
      </w:r>
      <w:r xmlns:w="http://schemas.openxmlformats.org/wordprocessingml/2006/main"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адрес </w:t>
      </w:r>
      <w:r xmlns:w="http://schemas.openxmlformats.org/wordprocessingml/2006/main"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банк</w:t>
      </w:r>
      <w:r xmlns:w="http://schemas.openxmlformats.org/wordprocessingml/2006/main"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действительные условия </w:t>
      </w:r>
      <w:r xmlns:w="http://schemas.openxmlformats.org/wordprocessingml/2006/main"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</w:pP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       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компании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имя: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 xmlns:w="http://schemas.openxmlformats.org/wordprocessingml/2006/main"/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      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компании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адрес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в компанию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сопровождающий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банк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имя: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компании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банковское дело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номер счета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компании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налог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плательщика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бухгалтерский учет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число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компании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директора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имя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фамилия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 xml:space="preserve">подпись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К.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Т: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День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/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месяц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/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год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*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необходимо завершить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комиссии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секретаря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приглашение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 информационном бюллетене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публикация</w:t>
      </w:r>
    </w:p>
    <w:p w:rsidR="00532D6C" w:rsidRPr="00532D6C" w:rsidRDefault="00532D6C" w:rsidP="00106D44">
      <w:pPr>
        <w:tabs>
          <w:tab w:val="left" w:pos="426"/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16"/>
          <w:szCs w:val="16"/>
          <w:lang w:val="hy-AM"/>
        </w:rPr>
      </w:pPr>
    </w:p>
    <w:p w:rsidR="00532D6C" w:rsidRPr="00532D6C" w:rsidRDefault="00532D6C" w:rsidP="00106D44">
      <w:pPr>
        <w:tabs>
          <w:tab w:val="left" w:pos="426"/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16"/>
          <w:szCs w:val="16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532D6C" w:rsidRPr="00532D6C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1.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 xml:space="preserve">ЗАЯВКА НА ОПЛАТУ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en-US"/>
              </w:rPr>
              <w:t xml:space="preserve">*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en-US"/>
              </w:rPr>
            </w:pPr>
          </w:p>
        </w:tc>
      </w:tr>
      <w:tr w:rsidR="00532D6C" w:rsidRPr="00532D6C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Число: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532D6C" w:rsidTr="00532D6C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Дата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en-US"/>
              </w:rPr>
              <w:t xml:space="preserve">вручения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: 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«___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»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20___</w:t>
            </w:r>
          </w:p>
        </w:tc>
      </w:tr>
      <w:tr w:rsidR="00532D6C" w:rsidRPr="00532D6C" w:rsidTr="00532D6C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Плательщик: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имя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или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имя: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фамилия: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Компания :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``</w:t>
            </w:r>
          </w:p>
        </w:tc>
      </w:tr>
      <w:tr w:rsidR="00532D6C" w:rsidRPr="00532D6C" w:rsidTr="00532D6C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5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Финансовые: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организация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банк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 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.</w:t>
            </w:r>
          </w:p>
        </w:tc>
      </w:tr>
      <w:tr w:rsidR="00532D6C" w:rsidRPr="00532D6C" w:rsidTr="00532D6C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6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номер счета:</w:t>
            </w:r>
          </w:p>
        </w:tc>
      </w:tr>
      <w:tr w:rsidR="00532D6C" w:rsidRPr="00532D6C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7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Идентификационный номер плательщика:</w:t>
            </w:r>
          </w:p>
        </w:tc>
      </w:tr>
      <w:tr w:rsidR="00532D6C" w:rsidRPr="00532D6C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8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Идентификатор плательщика:</w:t>
            </w:r>
          </w:p>
        </w:tc>
      </w:tr>
      <w:tr w:rsidR="00532D6C" w:rsidRPr="00532D6C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9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имя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или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имя: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фамилия: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Туманян</w:t>
            </w:r>
            <w:r xmlns:w="http://schemas.openxmlformats.org/wordprocessingml/2006/main" w:rsidRPr="00532D6C">
              <w:rPr>
                <w:rFonts w:ascii="GHEA Grapalat" w:eastAsia="Times New Roman" w:hAnsi="GHEA Grapalat" w:cs="GHEA Grapalat"/>
                <w:sz w:val="20"/>
                <w:szCs w:val="20"/>
                <w:lang w:val="pt-BR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t xml:space="preserve">полезность</w:t>
            </w:r>
            <w:r xmlns:w="http://schemas.openxmlformats.org/wordprocessingml/2006/main" w:rsidRPr="00532D6C">
              <w:rPr>
                <w:rFonts w:ascii="GHEA Grapalat" w:eastAsia="Times New Roman" w:hAnsi="GHEA Grapalat" w:cs="GHEA Grapalat"/>
                <w:sz w:val="20"/>
                <w:szCs w:val="20"/>
                <w:lang w:val="pt-BR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t xml:space="preserve">экономика </w:t>
            </w:r>
            <w:r xmlns:w="http://schemas.openxmlformats.org/wordprocessingml/2006/main" w:rsidRPr="00532D6C">
              <w:rPr>
                <w:rFonts w:ascii="GHEA Grapalat" w:eastAsia="Times New Roman" w:hAnsi="GHEA Grapalat" w:cs="GHEA Grapalat"/>
                <w:sz w:val="20"/>
                <w:szCs w:val="20"/>
                <w:lang w:val="pt-BR"/>
              </w:rPr>
              <w:t xml:space="preserve">&gt;&gt;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t xml:space="preserve">НАОК:</w:t>
            </w:r>
          </w:p>
        </w:tc>
      </w:tr>
      <w:tr w:rsidR="00532D6C" w:rsidRPr="00532D6C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10.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ПСЦ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будет завершено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</w:t>
            </w:r>
          </w:p>
        </w:tc>
      </w:tr>
      <w:tr w:rsidR="00532D6C" w:rsidRPr="00532D6C" w:rsidTr="00532D6C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11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АФК бенефициара:</w:t>
            </w:r>
          </w:p>
        </w:tc>
      </w:tr>
      <w:tr w:rsidR="00532D6C" w:rsidRPr="00532D6C" w:rsidTr="00532D6C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proofErr xmlns:w="http://schemas.openxmlformats.org/wordprocessingml/2006/main" w:type="gramStart"/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Имя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бенефициара :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сопровождающий</w:t>
            </w:r>
            <w:proofErr xmlns:w="http://schemas.openxmlformats.org/wordprocessingml/2006/main" w:type="gramEnd"/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Финансовые: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организация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банк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 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:</w:t>
            </w:r>
          </w:p>
        </w:tc>
      </w:tr>
      <w:tr w:rsidR="00532D6C" w:rsidRPr="00532D6C" w:rsidTr="00532D6C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номер 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примечание 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N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)</w:t>
            </w:r>
          </w:p>
        </w:tc>
      </w:tr>
      <w:tr w:rsidR="00532D6C" w:rsidRPr="00532D6C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1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Сумма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цифрами и прописью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:</w:t>
            </w:r>
          </w:p>
        </w:tc>
      </w:tr>
      <w:tr w:rsidR="00532D6C" w:rsidRPr="00532D6C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15.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Принято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количество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​</w:t>
            </w:r>
            <w:proofErr xmlns:w="http://schemas.openxmlformats.org/wordprocessingml/2006/main" w:type="gramStart"/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proofErr xmlns:w="http://schemas.openxmlformats.org/wordprocessingml/2006/main" w:type="gramEnd"/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в цифрах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словами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намеревался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указанный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денег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частичный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принять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для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чего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применимо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</w:t>
            </w:r>
          </w:p>
        </w:tc>
      </w:tr>
      <w:tr w:rsidR="00532D6C" w:rsidRPr="00532D6C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1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6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Валюта (прописью и кодом):</w:t>
            </w:r>
          </w:p>
        </w:tc>
      </w:tr>
      <w:tr w:rsidR="00532D6C" w:rsidRPr="00532D6C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7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Цель </w:t>
            </w:r>
            <w:proofErr xmlns:w="http://schemas.openxmlformats.org/wordprocessingml/2006/main" w:type="gramStart"/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сделки 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платежа 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) 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: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 xml:space="preserve">( </w:t>
            </w:r>
            <w:proofErr xmlns:w="http://schemas.openxmlformats.org/wordprocessingml/2006/main" w:type="gramEnd"/>
            <w:r xmlns:w="http://schemas.openxmlformats.org/wordprocessingml/2006/main" w:rsidRPr="00532D6C">
              <w:rPr>
                <w:rFonts w:ascii="GHEA Grapalat" w:eastAsia="Times New Roman" w:hAnsi="GHEA Grapalat" w:cs="Arial"/>
                <w:bCs/>
                <w:sz w:val="20"/>
                <w:szCs w:val="20"/>
                <w:lang w:val="hy-AM"/>
              </w:rPr>
              <w:t xml:space="preserve">договор: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Cs/>
                <w:sz w:val="20"/>
                <w:szCs w:val="20"/>
                <w:lang w:val="hy-AM"/>
              </w:rPr>
              <w:t xml:space="preserve">производительность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Cs/>
                <w:sz w:val="20"/>
                <w:szCs w:val="20"/>
                <w:lang w:val="en-US"/>
              </w:rPr>
              <w:t xml:space="preserve">обеспечить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Cs/>
                <w:sz w:val="20"/>
                <w:szCs w:val="20"/>
                <w:lang w:val="hy-AM"/>
              </w:rPr>
              <w:t xml:space="preserve">это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Cs/>
                <w:sz w:val="20"/>
                <w:szCs w:val="20"/>
                <w:lang w:val="hy-AM"/>
              </w:rPr>
              <w:t xml:space="preserve">для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 xml:space="preserve">)</w:t>
            </w:r>
          </w:p>
        </w:tc>
      </w:tr>
      <w:tr w:rsidR="00532D6C" w:rsidRPr="00532D6C" w:rsidTr="00532D6C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8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Оплата: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производительность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основы: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Наименование документов 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включая соглашение о возмещении ущерба, их номера,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xmlns:w="http://schemas.openxmlformats.org/wordprocessingml/2006/main" w:type="gramStart"/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код, </w:t>
            </w:r>
            <w:proofErr xmlns:w="http://schemas.openxmlformats.org/wordprocessingml/2006/main" w:type="gramEnd"/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на основании которого производится начисление 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)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532D6C" w:rsidRPr="00532D6C" w:rsidTr="00532D6C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</w:p>
        </w:tc>
      </w:tr>
      <w:tr w:rsidR="00532D6C" w:rsidRPr="00532D6C" w:rsidTr="00532D6C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19.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Оплата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Условия: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&lt;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принято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оплата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</w:tr>
      <w:tr w:rsidR="00532D6C" w:rsidRPr="00532D6C" w:rsidTr="00532D6C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20.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Наречие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страниц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количество: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---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 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страница: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</w:p>
        </w:tc>
      </w:tr>
      <w:tr w:rsidR="00532D6C" w:rsidRPr="00532D6C" w:rsidTr="00532D6C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532D6C"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  <w:t xml:space="preserve"> 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22 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подписи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xmlns:w="http://schemas.openxmlformats.org/wordprocessingml/2006/main"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/____________________/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/____________________/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22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</w:t>
            </w:r>
          </w:p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                              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Т.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1.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</w:t>
            </w:r>
            <w:r xmlns:w="http://schemas.openxmlformats.org/wordprocessingml/2006/main" w:rsidRPr="00532D6C"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  <w:t xml:space="preserve"> 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Плательщик: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подписи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: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/____________________/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/____________________/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Т.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</w:tr>
      <w:tr w:rsidR="00532D6C" w:rsidRPr="00532D6C" w:rsidTr="00532D6C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xmlns:w="http://schemas.openxmlformats.org/wordprocessingml/2006/main"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2 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 xml:space="preserve">Бенефициару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 xml:space="preserve">финансовый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 xml:space="preserve">организация</w:t>
            </w:r>
            <w:r xmlns:w="http://schemas.openxmlformats.org/wordprocessingml/2006/main"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</w:pPr>
            <w:r xmlns:w="http://schemas.openxmlformats.org/wordprocessingml/2006/main"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                          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xmlns:w="http://schemas.openxmlformats.org/wordprocessingml/2006/main"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/____________________/</w:t>
            </w:r>
          </w:p>
          <w:p w:rsidR="00532D6C" w:rsidRPr="00950D0E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        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/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подпись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/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 xml:space="preserve">Плательщику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 xml:space="preserve">финансовый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 xml:space="preserve">организация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/____________________/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                                                 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/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подпись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/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</w:p>
        </w:tc>
      </w:tr>
      <w:tr w:rsidR="00532D6C" w:rsidRPr="004C0DFD" w:rsidTr="00532D6C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24.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Т.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в 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"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"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20___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23.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Т.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                   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23.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в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Исполнение: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дата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: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" 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en-US"/>
              </w:rPr>
              <w:t xml:space="preserve">"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20___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</w:tr>
    </w:tbl>
    <w:p w:rsidR="00532D6C" w:rsidRPr="00532D6C" w:rsidRDefault="00532D6C" w:rsidP="00106D44">
      <w:pPr>
        <w:tabs>
          <w:tab w:val="left" w:pos="426"/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*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24"/>
          <w:lang w:val="hy-AM"/>
        </w:rPr>
        <w:t xml:space="preserve">Оплата: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24"/>
          <w:lang w:val="hy-AM"/>
        </w:rPr>
        <w:t xml:space="preserve">письмо с требованием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24"/>
          <w:lang w:val="hy-AM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24"/>
          <w:lang w:val="hy-AM"/>
        </w:rPr>
        <w:t xml:space="preserve">в соответствии с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24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24"/>
          <w:lang w:val="hy-AM"/>
        </w:rPr>
        <w:t xml:space="preserve">по приглашению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24"/>
          <w:lang w:val="hy-AM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Franklin Gothic Medium Cond"/>
          <w:sz w:val="16"/>
          <w:szCs w:val="24"/>
          <w:lang w:val="hy-AM"/>
        </w:rPr>
        <w:t xml:space="preserve">Оплата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24"/>
          <w:lang w:val="hy-AM"/>
        </w:rPr>
        <w:t xml:space="preserve">спроса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24"/>
          <w:lang w:val="hy-AM"/>
        </w:rPr>
        <w:t xml:space="preserve">обязательный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24"/>
          <w:lang w:val="hy-AM"/>
        </w:rPr>
        <w:t xml:space="preserve">действительные условия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24"/>
          <w:lang w:val="hy-AM"/>
        </w:rPr>
        <w:t xml:space="preserve">наполнение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6"/>
          <w:szCs w:val="24"/>
          <w:lang w:val="hy-AM"/>
        </w:rPr>
        <w:t xml:space="preserve">заказ </w:t>
      </w:r>
      <w:r xmlns:w="http://schemas.openxmlformats.org/wordprocessingml/2006/main" w:rsidRPr="00532D6C">
        <w:rPr>
          <w:rFonts w:ascii="GHEA Grapalat" w:eastAsia="Times New Roman" w:hAnsi="GHEA Grapalat" w:cs="Franklin Gothic Medium Cond"/>
          <w:sz w:val="16"/>
          <w:szCs w:val="24"/>
          <w:lang w:val="hy-AM"/>
        </w:rPr>
        <w:t xml:space="preserve">"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lang w:val="nl-NL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br xmlns:w="http://schemas.openxmlformats.org/wordprocessingml/2006/main" w:type="page"/>
      </w:r>
      <w:r xmlns:w="http://schemas.openxmlformats.org/wordprocessingml/2006/main" w:rsidRPr="00532D6C">
        <w:rPr>
          <w:rFonts w:ascii="GHEA Grapalat" w:eastAsia="Times New Roman" w:hAnsi="GHEA Grapalat" w:cs="Arial"/>
          <w:b/>
          <w:lang w:val="hy-AM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b/>
          <w:lang w:val="hy-AM"/>
        </w:rPr>
        <w:t xml:space="preserve">Оплата: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lang w:val="hy-AM"/>
        </w:rPr>
        <w:t xml:space="preserve">спроса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lang w:val="hy-AM"/>
        </w:rPr>
        <w:t xml:space="preserve">обязательный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lang w:val="hy-AM"/>
        </w:rPr>
        <w:t xml:space="preserve">действительные условия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lang w:val="hy-AM"/>
        </w:rPr>
        <w:t xml:space="preserve">наполнение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lang w:val="hy-AM"/>
        </w:rPr>
        <w:t xml:space="preserve">гид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Вопрос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/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Вопрос 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&lt;&lt;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заявка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&gt;&gt;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документ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действительные условия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Отмечено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поле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/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действительности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доступность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в документе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Действительное условие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наполнение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требование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 xml:space="preserve">шоппинг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 xml:space="preserve">процесс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 xml:space="preserve">с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 xml:space="preserve">связанный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Срок действия: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дополнительный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сторона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: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или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 xml:space="preserve">плательщик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 xml:space="preserve">шоппинг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 xml:space="preserve">процесс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 xml:space="preserve">с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 xml:space="preserve">связанный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)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1: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2: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3: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4: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5:00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документа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имя: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документа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заранее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завершенный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есть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&lt;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Оплата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письмо-требование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&gt;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numPr>
                <w:ilvl w:val="0"/>
                <w:numId w:val="26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спроса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число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плательщиком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в банк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при представлении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numPr>
                <w:ilvl w:val="0"/>
                <w:numId w:val="26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jc w:val="both"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презентация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дата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плательщиком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в банк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спроса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презентация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день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​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numPr>
                <w:ilvl w:val="0"/>
                <w:numId w:val="26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jc w:val="both"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Плательщик: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имя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или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имя: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фамилия: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это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имя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лица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чье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со счета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нуждаться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взиматься плата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 запросу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указанный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Сумма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Будет добавлено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имя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фамилия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если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это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физический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человек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или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имя,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если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это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юридический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человек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есть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Упоминается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являются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также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другой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данные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согласно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необходимости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Заполнение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наименование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 )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банк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число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банковское дело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число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сам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в организации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филиале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из которой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нуждаться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взиматься плата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 запросу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указанный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количество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АВК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Армении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Республика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нормативный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юридический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 актам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ограниченный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в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тех случаях,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когда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приходится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налогоплательщик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PSC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Армении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Республика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нормативный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юридический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 актам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определенный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в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тех случаях,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когда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физический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человек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имя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или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имя: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фамилия: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существование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человека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оплата: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Имя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получателя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: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Следует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отметить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являются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также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другой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данные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согласно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 необходимости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заранее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приглашению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Ч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КС: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шоппинг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подключен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в процессе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будет завершено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будет завершено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АВК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Армении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Республика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нормативный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юридический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 актам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определенный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в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тех случаях,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когда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приходится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налогоплательщик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заранее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приглашению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название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).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заранее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приглашению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число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это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банковский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казначейский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количество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которых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нуждаться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переданным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от 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заряженный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средства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заранее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приглашению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сумма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в цифрах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словами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при условии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количество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Принял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сумма: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цифрами и прописью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намеревался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указанный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денег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частичный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принять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для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чего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шоппинг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подключен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применимо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применимо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)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валюта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прописью: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 кодом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сделки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цель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контракта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производительность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обеспечение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для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"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слова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заранее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приглашению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Оплата: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производительность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основы: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 запросу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указанный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денег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зарядка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для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основа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существование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документа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данные ,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к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которым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на основе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подарок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в банк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спроса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презентация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для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основа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существование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контракта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число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покупки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процедуры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код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согласно деликтному соглашению,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Бенефициар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Del="0010680B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Оплата: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условия: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                     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&lt;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принято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оплата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слова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​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который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иметь в виду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что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плательщик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подписание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письмо с требованием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заранее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дает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ее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согласие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указанный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количество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ее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со счета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заряжать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для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заранее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прилагательное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страниц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количество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 заявке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рядом с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документы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страниц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количество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которых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нуждаться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предоставлены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плательщик: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в банк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Если: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есть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&lt;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Оплата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производительность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базы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поле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затем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этот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данные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обязательный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есть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1.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этот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поле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спроса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презентация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на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случай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в котором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если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Оплата: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условия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в поле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указанный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&lt;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принято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оплата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&gt;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тогда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подписав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заранее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соглашаться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указанный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количество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ее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со счета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заряжать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для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Плательщик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электронный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манера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спроса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презентация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случай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этот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в поле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помещать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электронный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подпись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.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подписывают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или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помещать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электронный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подпись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1.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печать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тюлень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доступность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в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случае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когда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плательщик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письмо с требованием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подарок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бумага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манера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быть запечатанным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плательщика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бумага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манера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при представлении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22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банк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при представлении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подписывают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22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печать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тюлень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доступность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случай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быть запечатанным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бумага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манера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банк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при представлении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работник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).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организации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бумага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манера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полный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случай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печать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)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lastRenderedPageBreak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организации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бумага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манера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полный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случай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плательщику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финансовый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организации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филиалу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).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производительность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дата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час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минута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филиалу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).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отмеченный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спроса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производительность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дата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час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минута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работник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).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организации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представить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случай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когда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сотрудника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подпись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помещать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бумага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манера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спроса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печать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)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последний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представить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случай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когда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штамп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помещать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бумага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манера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спроса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организация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дата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час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минута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обязательный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последний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представить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случай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когда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настоящим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данные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помещать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являются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бумага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манера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спроса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</w:tbl>
    <w:p w:rsidR="00532D6C" w:rsidRPr="00532D6C" w:rsidRDefault="00532D6C" w:rsidP="00106D44">
      <w:pPr>
        <w:tabs>
          <w:tab w:val="left" w:pos="426"/>
        </w:tabs>
        <w:spacing w:after="0" w:line="360" w:lineRule="auto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360" w:lineRule="auto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360" w:lineRule="auto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360" w:lineRule="auto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xmlns:w="http://schemas.openxmlformats.org/wordprocessingml/2006/main" w:type="page"/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hy-AM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hy-AM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Приложение 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hy-AM"/>
        </w:rPr>
        <w:t xml:space="preserve">6</w:t>
      </w:r>
    </w:p>
    <w:p w:rsidR="00532D6C" w:rsidRPr="00532D6C" w:rsidRDefault="004C0DFD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xmlns:w="http://schemas.openxmlformats.org/wordprocessingml/2006/main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LM-THAT-GHAPSDB-25/03</w:t>
      </w:r>
      <w:r xmlns:w="http://schemas.openxmlformats.org/wordprocessingml/2006/main" w:rsidR="002D32DD">
        <w:rPr>
          <w:rFonts w:ascii="GHEA Grapalat" w:eastAsia="Times New Roman" w:hAnsi="GHEA Grapalat" w:cs="Arial"/>
          <w:b/>
          <w:color w:val="000000"/>
          <w:sz w:val="20"/>
          <w:szCs w:val="27"/>
          <w:lang w:val="af-ZA"/>
        </w:rPr>
        <w:t xml:space="preserve"> </w:t>
      </w:r>
      <w:r xmlns:w="http://schemas.openxmlformats.org/wordprocessingml/2006/main" w:rsidR="00532D6C" w:rsidRPr="00532D6C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xmlns:w="http://schemas.openxmlformats.org/wordprocessingml/2006/main" w:rsidR="00532D6C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с кодом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цитировать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расследования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приглашения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:rsidR="00532D6C" w:rsidRPr="00532D6C" w:rsidRDefault="00532D6C" w:rsidP="00106D44">
      <w:pPr>
        <w:tabs>
          <w:tab w:val="left" w:pos="426"/>
          <w:tab w:val="left" w:pos="2268"/>
        </w:tabs>
        <w:spacing w:after="0" w:line="240" w:lineRule="auto"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szCs w:val="24"/>
          <w:lang w:val="hy-AM"/>
        </w:rPr>
        <w:t xml:space="preserve">СОСТОЯНИЕ</w:t>
      </w:r>
      <w:r xmlns:w="http://schemas.openxmlformats.org/wordprocessingml/2006/main" w:rsidRPr="00532D6C">
        <w:rPr>
          <w:rFonts w:ascii="GHEA Grapalat" w:eastAsia="Times New Roman" w:hAnsi="GHEA Grapalat" w:cs="Times Armenian"/>
          <w:b/>
          <w:szCs w:val="24"/>
          <w:lang w:val="hy-AM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Cs w:val="24"/>
          <w:lang w:val="hy-AM"/>
        </w:rPr>
        <w:t xml:space="preserve">ПОТРЕБНОСТИ</w:t>
      </w:r>
      <w:r xmlns:w="http://schemas.openxmlformats.org/wordprocessingml/2006/main" w:rsidRPr="00532D6C">
        <w:rPr>
          <w:rFonts w:ascii="GHEA Grapalat" w:eastAsia="Times New Roman" w:hAnsi="GHEA Grapalat" w:cs="Times Armenian"/>
          <w:b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Cs w:val="24"/>
          <w:lang w:val="hy-AM"/>
        </w:rPr>
        <w:t xml:space="preserve">ДЛЯ: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Cs w:val="24"/>
          <w:lang w:val="hy-AM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Sylfaen"/>
          <w:b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Cs w:val="24"/>
          <w:lang w:val="hy-AM"/>
        </w:rPr>
        <w:t xml:space="preserve">ПОСТАВЛЯТЬ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Armenian"/>
          <w:b/>
          <w:sz w:val="24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szCs w:val="24"/>
          <w:lang w:val="hy-AM"/>
        </w:rPr>
        <w:t xml:space="preserve">ДОГОВОР:</w:t>
      </w:r>
      <w:r xmlns:w="http://schemas.openxmlformats.org/wordprocessingml/2006/main" w:rsidRPr="00532D6C">
        <w:rPr>
          <w:rFonts w:ascii="GHEA Grapalat" w:eastAsia="Times New Roman" w:hAnsi="GHEA Grapalat" w:cs="Times Armenian"/>
          <w:b/>
          <w:szCs w:val="24"/>
          <w:lang w:val="hy-AM"/>
        </w:rPr>
        <w:t xml:space="preserve">  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Н: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  <w:tab xmlns:w="http://schemas.openxmlformats.org/wordprocessingml/2006/main"/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  <w:tab w:val="left" w:pos="720"/>
          <w:tab w:val="left" w:pos="1440"/>
          <w:tab w:val="left" w:pos="8865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 xml:space="preserve">          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                                                                                       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"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u w:val="single"/>
          <w:lang w:val="hy-AM"/>
        </w:rPr>
        <w:t xml:space="preserve">    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»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u w:val="single"/>
          <w:lang w:val="hy-AM"/>
        </w:rPr>
        <w:t xml:space="preserve">         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20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лет</w:t>
      </w:r>
    </w:p>
    <w:p w:rsidR="00532D6C" w:rsidRPr="00532D6C" w:rsidRDefault="00532D6C" w:rsidP="00106D44">
      <w:pPr>
        <w:tabs>
          <w:tab w:val="left" w:pos="426"/>
          <w:tab w:val="left" w:pos="720"/>
          <w:tab w:val="left" w:pos="1440"/>
          <w:tab w:val="left" w:pos="8865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u w:val="single"/>
          <w:lang w:val="hy-AM"/>
        </w:rPr>
        <w:t xml:space="preserve">______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лицо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  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из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которых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действии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                 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из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устава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 основе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 этого момента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 этого момента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«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Покупатель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»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__________________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лицо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директор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_____________________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который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действии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    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из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устава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 основе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 этого момента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 этого момента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«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Продавец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»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другой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запечатанный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из следующего: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Armenian"/>
          <w:b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1.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Times Armeni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ПРЕДМЕТ: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Armenian"/>
          <w:b/>
          <w:sz w:val="20"/>
          <w:szCs w:val="24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Armeni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1.1.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Продавец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предпринимать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определяется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договором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далее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–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договор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).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порядку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тома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сроки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адресу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Покупателю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поставлять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 Приложением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N 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 договору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Технический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профиль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покупка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 расписанием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далее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),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предпринимать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принимать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платить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СТОРОНЫ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ПРАВА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ОБЯЗАННОСТИ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2.1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верно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имеет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срок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Продавец: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 доставлять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сдаться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 продукта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предложения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сроки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быть нарушенным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10:00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 дня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больше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2.1.2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Если: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сдаться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неприличный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качество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договору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технический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согласно спецификации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несоответствующий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а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спрос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отплатить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неприличный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качество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из-за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сделанный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затраты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 принимать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его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усмотрению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определение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неприличный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качество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 контракту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соответствие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качество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 продуктом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бесплатно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замена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разумный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срок: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требовать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 продавца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платить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согласно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п.6.3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штраф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​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отказаться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 выполнения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требовать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вернуться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оплаченный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количество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​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2.1.3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Если: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сдаться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 решительного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меньше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количества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а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спрос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завершить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меньше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сдался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количество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​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отказаться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сдался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из продукта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оплаты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быть оплаченным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есть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тогда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требовать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вернуться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оплаченный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количество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платить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согласно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п.6.2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штраф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2.1.4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Если: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сдаться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вроде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состояние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нарушение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выбору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а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принять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вроде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касательно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предоставил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соответствие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сдаться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остальные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из продуктов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отказаться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сдался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все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продуктов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требовать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платить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согласно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п.6.2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штраф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спрос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вроде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касательно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предоставил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несоответствующий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бесплатно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замена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 типу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соответствующий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продукту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2.1.5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Продавца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предложения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даты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нарушение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усмотрению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определять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предложения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новый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срок: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требовать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 продавца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платить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согласно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п.6.2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штраф.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2.1.6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 Продавца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требовать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отплатить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ущерб,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Продавец: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обязательство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нарушать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как результат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из решения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после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разумный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срок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другой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 человека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более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высокий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однако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разумный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цене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купить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по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намеревался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вместо этого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вместо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запечатанный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сделки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между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разницы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столько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же,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сколько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также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другой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 человека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рука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принести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сделанный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все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необходимый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разумный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расходы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2.1.7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Односторонний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решать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договор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полный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частичный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Продавец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существенно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нарушать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2.1.7.1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Продавца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нарушать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существенный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рассматривается,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если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(а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поставляется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неприличный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качество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который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быть заменен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Покупатель: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приемлемый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течение срока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предложения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сроки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быть нарушенным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="004C0DFD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10:00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 дня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больше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2.1.8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Обзор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найденный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дефекты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немедленно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информировать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Продавцу.</w:t>
      </w:r>
    </w:p>
    <w:p w:rsidR="00532D6C" w:rsidRPr="00532D6C" w:rsidRDefault="00532D6C" w:rsidP="00106D44">
      <w:pPr>
        <w:tabs>
          <w:tab w:val="left" w:pos="426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sz w:val="12"/>
          <w:szCs w:val="12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2.2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должен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является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Выполнение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 контракту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соответствующий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поставляется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принятие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предоставление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все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необходимый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действия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2.2.2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Продавца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доставленный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из продукта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 контракту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соответствующий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отказаться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случае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предоставьте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ответственный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сохранение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немедленно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информировать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Продавцу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2.2.3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Соглашению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чтобы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сроки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поставляется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принять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Продавцу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платить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последний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оплата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 условии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деньги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оплата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период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нарушение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случай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также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 п.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6.5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штраф.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2.2.4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количество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разнообразие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качество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условия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нарушать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Продавцу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уведомить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недостаток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 обнаружения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после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немедленно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тогда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разумно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в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тот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период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когда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соответствующий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состояние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нарушение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нуждаться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найденный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на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основе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природа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 значимости.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2.2.5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пункта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2.3.3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Соглашения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соответствии с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из решения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после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Продавцу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погасить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последний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вызвано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чтобы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оправданный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убытки.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2.3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Продавец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верно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имеет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 покупателя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требовать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принять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порядку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тома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сроки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адресу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поставляется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2.3.2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 покупателя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требовать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платить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порядку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тома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сроки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адресу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поставляется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Покупатель: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принял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сам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оплата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 условии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суммы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2.3.3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Односторонний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решать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договор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полный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частичный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существенно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нарушать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​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2.3.3.1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нарушать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существенный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считается,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если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неоднократно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быть нарушенным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платить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даты.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2.3.4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соглашению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преждевременно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поставлять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продукт.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2.4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Продавец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должен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является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Покупателю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сдавать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контракту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порядку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тома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сроки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адресу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2.4.2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Предоставление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поставлять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пункта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2.1.2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подпункт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 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 пункту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2.1.5.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соответствует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рамках условий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2.4.3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Покупателю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сдавать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третий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люди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прав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бесплатно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2.4.5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Покупателю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сдавать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качество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количества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по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сроки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адресу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Покупатель: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требованию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предоставлять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качество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сертификатор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законодательству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документы.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2.4.6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Дефектный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поставлять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слабый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случае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договору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чтобы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завершить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неполный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поставляется.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2.4.7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Назад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нести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Покупатель: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 пункту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2.2.2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соответствующий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ответственный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защита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принял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разумный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срок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управлять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это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как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также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погасить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ответственный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защита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принять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осознать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Продавцу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вернуться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подключен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необходимый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затраты.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2.4.8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Соглашению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случаи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платить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 пунктами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6.2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6.3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штраф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штраф.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2.4.9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Покупателю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сдавать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вещи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соответствующий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документы.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2.4.10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пункта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2.1.7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Соглашения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соответствии с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из решения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после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Покупателю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погасить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последний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вызвано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чтобы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оправданный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убытки.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2.4.11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Квалификация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предоставлять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представлено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человек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должен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положений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действия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течение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ликвидация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банкротство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процесс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начать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заранее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письменной форме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информировать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Покупателю.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3.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ЦЕНА: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ОПЛАТА: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ПРОЦЕДУРА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3.1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Соглашения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составить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это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________________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АМД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том числе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НДС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контракту</w:t>
      </w:r>
      <w:r xmlns:w="http://schemas.openxmlformats.org/wordprocessingml/2006/main" w:rsidR="00835269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включать: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производительность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предоставить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цель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Продавец: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нужно сделать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все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сборы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расходы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которые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том числе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налоги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пошлины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транспорт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страхование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расходы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вознаграждение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ожидал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прибыль.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стабильный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Продавец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верно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 имеет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требовать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добавить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уменьшить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цена.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3.2: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3.3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сам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поставляется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перед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оплата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AMD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безналичный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наличный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средства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Продавец: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вычислительный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счет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передавать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через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Денежный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средства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передача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происходит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передача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принятие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протокол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 основе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контракту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оплата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плановый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N 2)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.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размеру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амины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запись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делается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данный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20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числа месяца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после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помесячно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оплата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расписанию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финансовый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значит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тогда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оплата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реализуется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30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рабочих дней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дня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во время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позже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чем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данный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года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25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декабря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4.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КАЧЕСТВО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ГАРАНТИЯ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4.1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Продавец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гарантия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поставляется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дела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качество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согласие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Состояние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стандарта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требования.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pt-BR"/>
        </w:rPr>
      </w:pP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4.2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Базовый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означает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существование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товаров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гарантия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срок: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Покупатель: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продукт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быть принятым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в день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следующий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с даты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включая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="004C0DFD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 xml:space="preserve">5:00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календарь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день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гарантия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период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в течение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в: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пришел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поставляется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недостатки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тогда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Продавец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должен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ее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за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счет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Покупателя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разумный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в срок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устранять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Недостатки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5.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СНЯТИЕ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ПРИЕМКА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5.1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Предусмотрено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принял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Покупатель: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Продавец: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между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сдача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приемка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протокол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под подписью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Товар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Покупателю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доставить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факт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фиксируется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Покупатель: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Продавец: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между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двусторонний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одобренный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документ: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отмечая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документа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композиция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дата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​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по контракту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предложения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день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инклюзивный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Продавец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Покупателю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предоставление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ее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подписано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товар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Покупателю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доставить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факт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фиксация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документ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приложение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N 3.1)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сдача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приемка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протокол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="004C0DFD">
        <w:rPr>
          <w:rFonts w:ascii="GHEA Grapalat" w:eastAsia="Times New Roman" w:hAnsi="GHEA Grapalat" w:cs="Sylfaen"/>
          <w:sz w:val="20"/>
          <w:szCs w:val="20"/>
          <w:u w:val="single"/>
          <w:lang w:val="hy-AM"/>
        </w:rPr>
        <w:t xml:space="preserve">2: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пример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приложение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N 3).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5.2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Сдача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приемка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запись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подписывают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есть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поставляется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продукт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соответствовать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 условиям.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Противоположный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часть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производительность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результаты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они не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принят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передача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принятие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запись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подписывают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вопрос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регулирование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предприятие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нравиться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ситуации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средства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Продавца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ответственность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означает.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5.3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сдача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приемка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запись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получать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 день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следующий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работающий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с даты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включая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="004C0DFD">
        <w:rPr>
          <w:rFonts w:ascii="GHEA Grapalat" w:eastAsia="Times New Roman" w:hAnsi="GHEA Grapalat" w:cs="Sylfaen"/>
          <w:sz w:val="20"/>
          <w:szCs w:val="20"/>
          <w:u w:val="single"/>
          <w:lang w:val="hy-AM"/>
        </w:rPr>
        <w:t xml:space="preserve">5:00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работающий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дня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в течение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Продавцу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подписано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сдача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приемка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протокол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один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пример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 принимать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аргументированный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отказ.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5.4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Если: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согласно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п.5.3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срок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принятие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поставляется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отказ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принятие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тогда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поставляется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обдуманный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принял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согласно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п.5.3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softHyphen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срок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следующий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работающий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день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Продавцу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предоставление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подписано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сдача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приемка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надпись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 статуе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softHyphen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6.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СТОРОНЫ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ОТВЕТСТВЕННОСТЬ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Продавец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ответственность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утомительный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доставленный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качество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предложения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даты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обслуживание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для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6.2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Продавца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предложения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даты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нарушение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 продавца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каждый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просроченный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работающий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дня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заряженный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штраф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поставка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 учетом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однако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 поставляется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0,05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 цены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ноль: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весь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пять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сотые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доли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процента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размеру.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6.3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пункте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1.1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Соглашения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технический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согласно спецификации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несоответствующий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поставлять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каждый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 продавца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заряженный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наказание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0,5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 цены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ноль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весь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пять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десятичная дробь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процент</w:t>
      </w:r>
      <w:r xmlns:w="http://schemas.openxmlformats.org/wordprocessingml/2006/main" w:rsidRPr="00532D6C" w:rsidDel="009B7E9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="00835269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пределах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котором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штраф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рассчитывается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также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поставлять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срок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выступать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однако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клиента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 быть принятым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случае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6.4.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Пункты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6.2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6.3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Соглашения.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штраф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штраф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рассчитывается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компенсировать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Продавцу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оплата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 условии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6.5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согласно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п.3.3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период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нарушение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Покупатель: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каждый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просроченный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работающий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дня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рассчитывается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штраф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оплата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 учетом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однако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неоплаченный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0,05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 суммы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ноль: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весь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пять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сотые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доли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процента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размеру.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6.6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Соглашению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незапланированный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случаи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стороны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их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обязательства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потерпеть неудачу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правильный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выполнять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ответственность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утомительный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законодательству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чтобы.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6.7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Штрафы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штраф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оплата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Сторонам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выпускать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их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договорной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обязательства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полный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 выступления.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7.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НЕПОБЕДИМЫЙ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СИЛА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ВОЗДЕЙСТВИЕ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ФОРС-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МАЖОРНЫЕ ОБСТОЯТЕЛЬСТВА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)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обязательства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полностью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частично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потерпеть неудачу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стороны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избавление от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от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ответственности,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был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непреодолимый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сила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влияние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результате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чего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возникать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 герметизации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тогда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который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стороны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 были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предсказывать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предотвратить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Такой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ситуации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землетрясение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наводнение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пожар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война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военные действия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чрезвычайная ситуация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ситуация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объявление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политический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волнения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забастовки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общение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средства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работы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прекращение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состояние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тела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действия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 т. д.,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который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невозможный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делает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обязательства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производительность.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Если: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чрезвычайная ситуация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сила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эффект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продолжается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через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3 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три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месяца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больше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тогда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 боков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каждый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верно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имеет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решать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договор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заранее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осведомленный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сохранение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другой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сторона.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8.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ДРУГОЕ: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УСЛОВИЯ: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  <w:tab w:val="left" w:pos="1276"/>
        </w:tabs>
        <w:spacing w:after="0" w:line="240" w:lineRule="auto"/>
        <w:jc w:val="both"/>
        <w:rPr>
          <w:rFonts w:ascii="GHEA Grapalat" w:eastAsia="Times New Roman" w:hAnsi="GHEA Grapalat" w:cs="Times Armeni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8.1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сила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входить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Вечеринки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подписание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 того момента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действии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соглашению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сторон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предпринятый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обязательства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живой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объеме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производительность.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  <w:tab w:val="left" w:pos="127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вечеринки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права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обязанности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производительность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состояние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финансов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Министерства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приходится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обстоятельства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21 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t xml:space="preserve">33</w:t>
      </w:r>
      <w:r xmlns:w="http://schemas.openxmlformats.org/wordprocessingml/2006/main" w:rsidRPr="00532D6C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footnoteReference xmlns:w="http://schemas.openxmlformats.org/wordprocessingml/2006/main" w:id="10"/>
      </w:r>
    </w:p>
    <w:p w:rsidR="00532D6C" w:rsidRPr="00532D6C" w:rsidRDefault="00532D6C" w:rsidP="00106D44">
      <w:pPr xmlns:w="http://schemas.openxmlformats.org/wordprocessingml/2006/main">
        <w:tabs>
          <w:tab w:val="left" w:pos="426"/>
          <w:tab w:val="left" w:pos="127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8.2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Соглашения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автор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сторона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оплаченный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обязательство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остановить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другой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из 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восстал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против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обязательство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 счетом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без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вечеринки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письменной форме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 печатью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одобренный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соглашения.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Из 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возник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требовать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право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быть переданным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другой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человек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без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должник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сторона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письменной форме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соглашения.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</w:p>
    <w:p w:rsidR="00532D6C" w:rsidRPr="00532D6C" w:rsidRDefault="00532D6C" w:rsidP="00106D44">
      <w:pPr xmlns:w="http://schemas.openxmlformats.org/wordprocessingml/2006/main"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8.3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Это: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случае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когда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закону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чтобы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закона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требования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производительность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контроль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контроль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жалобы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экзамен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как результат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записано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запечатывать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 историей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организованный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процессе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, пока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Уплотнение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Продавец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ЛОЖЬ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документы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информация: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данные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последний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признать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решение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соответствовать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Армении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Республика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законодательству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основы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приходящий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после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одностороннем порядке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решение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записано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нарушения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уплотнение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известный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шоппинг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Армении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Республика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законодательство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соответствии с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основа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встретился бы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 запечатывать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котором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утомительный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односторонний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решение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как результат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Продавец: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возникающий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ущерб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открыть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левый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выгода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риск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последний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должен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Армении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Республика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закону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чтобы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компенсировать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грехом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Покупатель: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изношенный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ущерб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объёме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которого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частично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быть решено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является.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  <w:tab w:val="left" w:pos="127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8.4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Соглашения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подключен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споры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 условии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экзамен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Армении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Республика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судах.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  <w:tab w:val="left" w:pos="127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8.5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изменения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дополнения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выполненный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только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Вечеринки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взаимный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соглашению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запечатывать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через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который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будет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неотделимый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часть.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  <w:tab w:val="left" w:pos="127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Запрещенный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договоре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факториал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есть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тогда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также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 контракту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рядом с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следующий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каждый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годы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запечатанный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выполнять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такой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меняет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приводит 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быть купленным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объемы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рука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быть принесенным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единица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искусственный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перемен.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  <w:tab w:val="left" w:pos="1276"/>
        </w:tabs>
        <w:spacing w:after="0" w:line="240" w:lineRule="auto"/>
        <w:jc w:val="both"/>
        <w:rPr>
          <w:rFonts w:ascii="GHEA Grapalat" w:eastAsia="Times New Roman" w:hAnsi="GHEA Grapalat" w:cs="Times Armeni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 боков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независимо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факторов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влиянию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изменять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каждый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определение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Армении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Республика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правительство.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  <w:tab w:val="left" w:pos="127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8.6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Если: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контракт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кем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проведено ?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агентство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договор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запечатывать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через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  <w:tab w:val="left" w:pos="127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1)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Продавец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ответственность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утомительный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агент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обязательства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дефолта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правильный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производительность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для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  <w:tab w:val="left" w:pos="127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2)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договора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производительность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в течение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агент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изменять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Продавец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: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в письменной форме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информирует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Покупатель: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предоставление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агентство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копия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этого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сторона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существование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человек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данные: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изменение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нужно сделать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с даты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пять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работающий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дня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в течение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vertAlign w:val="superscript"/>
          <w:lang w:val="pt-BR"/>
        </w:rPr>
        <w:t xml:space="preserve">22 :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pt-BR"/>
        </w:rPr>
        <w:footnoteReference xmlns:w="http://schemas.openxmlformats.org/wordprocessingml/2006/main" w:id="11"/>
      </w:r>
    </w:p>
    <w:p w:rsidR="00532D6C" w:rsidRPr="00532D6C" w:rsidRDefault="00532D6C" w:rsidP="00106D44">
      <w:pPr xmlns:w="http://schemas.openxmlformats.org/wordprocessingml/2006/main">
        <w:tabs>
          <w:tab w:val="left" w:pos="426"/>
          <w:tab w:val="left" w:pos="127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8.7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Если: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контракт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реализуется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вместе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деятельность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консорциум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договор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запечатывать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через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затем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что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участники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утомительный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вместе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совместно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Ответственность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в котором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из консорциума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член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от консорциума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вне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прийти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контракт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в одностороннем порядке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решается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консорциума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члены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применяется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по контракту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запланировано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ответственность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означает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vertAlign w:val="superscript"/>
          <w:lang w:val="pt-BR"/>
        </w:rPr>
        <w:t xml:space="preserve">23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pt-BR"/>
        </w:rPr>
        <w:footnoteReference xmlns:w="http://schemas.openxmlformats.org/wordprocessingml/2006/main" w:id="12"/>
      </w:r>
    </w:p>
    <w:p w:rsidR="00532D6C" w:rsidRPr="00532D6C" w:rsidRDefault="00532D6C" w:rsidP="00106D44">
      <w:pPr xmlns:w="http://schemas.openxmlformats.org/wordprocessingml/2006/main">
        <w:tabs>
          <w:tab w:val="left" w:pos="426"/>
          <w:tab w:val="left" w:pos="127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8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.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8 часов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жизни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Мата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Кар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Арман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период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быть продлен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 эпиграммой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период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Срок действия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: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Продавец: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рекомендаций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доступность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случае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 условии,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что 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Покупатель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в: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приблизительно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ушел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использования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требование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Продавец: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предложение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позже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, чем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по контракту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в: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изначально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предложения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период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по истечении срока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не менее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5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календарных дней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день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перед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в котором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с точкой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Да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здравствует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доставлен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период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быть продлен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один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раз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30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календарных дней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днем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более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чем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по контракту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термин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есть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8.9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Соглашения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правильный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производительность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условия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стороны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Продавец: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Покупатель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выгоды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экономия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изношенный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ущерб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данный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сторона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выгода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изношенный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ущерб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</w:p>
    <w:p w:rsidR="00532D6C" w:rsidRPr="00532D6C" w:rsidRDefault="00532D6C" w:rsidP="00106D44">
      <w:pPr xmlns:w="http://schemas.openxmlformats.org/wordprocessingml/2006/main">
        <w:tabs>
          <w:tab w:val="num" w:pos="0"/>
          <w:tab w:val="left" w:pos="426"/>
          <w:tab w:val="left" w:pos="720"/>
          <w:tab w:val="num" w:pos="900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стороны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третьи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люди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обязательства: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инклюзивный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производительность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кадре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Продавец: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запечатанный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другой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транзакции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из них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получено из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обязательства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выход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регулирование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 поля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они не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влияние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производительность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результат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принять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на.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транзакций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из них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получено из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обязательства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производительность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подключен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отношения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регулируется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транзакций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подключен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отношения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регулятор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нормам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им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ответственный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Продавец.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8.10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П. </w:t>
      </w:r>
      <w:r xmlns:w="http://schemas.openxmlformats.org/wordprocessingml/2006/main" w:rsidRPr="00532D6C">
        <w:rPr>
          <w:rFonts w:ascii="GHEA Grapalat" w:eastAsia="Times New Roman" w:hAnsi="GHEA Grapalat" w:cs="Arial"/>
          <w:spacing w:val="-4"/>
          <w:sz w:val="20"/>
          <w:szCs w:val="20"/>
          <w:lang w:val="hy-AM" w:eastAsia="ru-RU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pacing w:val="-4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pacing w:val="-4"/>
          <w:sz w:val="20"/>
          <w:szCs w:val="20"/>
          <w:lang w:val="hy-AM" w:eastAsia="ru-RU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Times New Roman"/>
          <w:spacing w:val="-4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изменять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вечеринки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цветочные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softHyphen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мелодии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softHyphen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частичный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дефолта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как результат</w:t>
      </w:r>
      <w:r xmlns:w="http://schemas.openxmlformats.org/wordprocessingml/2006/main" w:rsidRPr="00532D6C" w:rsidDel="00591DE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полностью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быть решено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вечеринки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взаимный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по соглашению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кроме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Армении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Республика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по законодательству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чтобы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предложения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необходимый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финансовый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ассигнования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снижение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случаи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котором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договор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обязательства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сторон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частичный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дефолта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полностью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решение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вечеринки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взаимный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согласие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необходимый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рука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принести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до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Армении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Республика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по законодательству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чтобы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продукта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предложения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необходимый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финансовый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ассигнования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вычет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8.11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Продавца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предпринятый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обязательства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не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softHyphen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делать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нет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правильный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выполнять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на основе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контракт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полностью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частичный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односторонний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решить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уведомление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Покупатель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публикация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на сайте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procurement.am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активный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Интернет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Сайт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«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Контракты »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односторонний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решить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уведомления </w:t>
      </w:r>
      <w:r xmlns:w="http://schemas.openxmlformats.org/wordprocessingml/2006/main" w:rsidRPr="00532D6C">
        <w:rPr>
          <w:rFonts w:ascii="GHEA Grapalat" w:eastAsia="Times New Roman" w:hAnsi="GHEA Grapalat" w:cs="Franklin Gothic Medium Cond"/>
          <w:sz w:val="20"/>
          <w:szCs w:val="20"/>
          <w:lang w:val="hy-AM" w:eastAsia="ru-RU"/>
        </w:rPr>
        <w:t xml:space="preserve">»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раздел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указав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публикация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Дата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Продавец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договор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односторонний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решить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относительно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считается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правильный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уведомлено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уведомление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настоящее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с точкой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определенный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быть опубликованным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следующий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Откуда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 </w:t>
      </w:r>
      <w:bookmarkStart xmlns:w="http://schemas.openxmlformats.org/wordprocessingml/2006/main" w:id="13" w:name="_Hlk23253914"/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Контракт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полностью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или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частичный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односторонний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решить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уведомление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в информационном бюллетене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быть опубликованным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день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Покупатель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отправляют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также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Продавец: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электронный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на почту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.</w:t>
      </w:r>
      <w:bookmarkEnd xmlns:w="http://schemas.openxmlformats.org/wordprocessingml/2006/main" w:id="13"/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8.12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Соглашения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касательно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возник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споры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решается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переговоров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через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рука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не приносить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споры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решается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судебный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чтобы.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8.13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составил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с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____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страницы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запечатано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два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из примера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который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иметь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равный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юридический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мощность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каждый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в сторону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данный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по одному каждый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например.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Приложения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N 1, N 2, N 3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и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N 3.1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договора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рассматриваются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.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неотделимый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часть.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8.14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Соглашения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с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подключен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отношений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к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применяется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Армении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Республика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 xml:space="preserve">право.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9.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Вечеринки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адреса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банковское дело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действительные условия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подписи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tbl>
      <w:tblPr>
        <w:tblW w:w="9639" w:type="dxa"/>
        <w:tblInd w:w="40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532D6C" w:rsidRPr="00532D6C" w:rsidTr="00532D6C">
        <w:tc>
          <w:tcPr>
            <w:tcW w:w="4536" w:type="dxa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nb-NO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nb-NO"/>
              </w:rPr>
              <w:lastRenderedPageBreak xmlns:w="http://schemas.openxmlformats.org/wordprocessingml/2006/main"/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nb-NO"/>
              </w:rPr>
              <w:t xml:space="preserve">ПОКУПАТЕЛЬ: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u w:val="single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u w:val="single"/>
                <w:lang w:val="en-US"/>
              </w:rPr>
              <w:t xml:space="preserve">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-------------------------------------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подпись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К.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Т:</w:t>
            </w:r>
          </w:p>
        </w:tc>
        <w:tc>
          <w:tcPr>
            <w:tcW w:w="760" w:type="dxa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</w:p>
        </w:tc>
        <w:tc>
          <w:tcPr>
            <w:tcW w:w="4343" w:type="dxa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 xml:space="preserve">ПРОДАВЕЦ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-------------------------------------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подпись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К.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Т:</w:t>
            </w:r>
          </w:p>
        </w:tc>
      </w:tr>
    </w:tbl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 необходимости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контракте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быть включенным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законодательству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непротиворечивый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положения.</w:t>
      </w:r>
    </w:p>
    <w:p w:rsidR="00532D6C" w:rsidRPr="00532D6C" w:rsidRDefault="00532D6C" w:rsidP="00106D44">
      <w:pPr>
        <w:tabs>
          <w:tab w:val="left" w:pos="426"/>
          <w:tab w:val="left" w:pos="127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  <w:sectPr w:rsidR="00532D6C" w:rsidRPr="00532D6C" w:rsidSect="00532D6C">
          <w:pgSz w:w="11906" w:h="16838" w:code="9"/>
          <w:pgMar w:top="426" w:right="662" w:bottom="426" w:left="1138" w:header="562" w:footer="562" w:gutter="0"/>
          <w:cols w:space="720"/>
        </w:sect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24"/>
          <w:lang w:val="hy-AM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24"/>
          <w:lang w:val="hy-AM"/>
        </w:rPr>
        <w:t xml:space="preserve">Приложение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№ 1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«»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20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24"/>
          <w:lang w:val="hy-AM"/>
        </w:rPr>
        <w:t xml:space="preserve">лет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24"/>
          <w:lang w:val="hy-AM"/>
        </w:rPr>
        <w:t xml:space="preserve">запечатанный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         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24"/>
          <w:lang w:val="hy-AM"/>
        </w:rPr>
        <w:t xml:space="preserve">с кодом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24"/>
          <w:lang w:val="hy-AM"/>
        </w:rPr>
        <w:t xml:space="preserve">контракта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18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ТЕХНИЧЕСКИЙ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ХАРАКТЕРИСТИКИ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ПОКУПКА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РАСПИСАНИЕ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*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                                                  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РА: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АМД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1134"/>
        <w:gridCol w:w="1134"/>
        <w:gridCol w:w="1560"/>
        <w:gridCol w:w="3240"/>
        <w:gridCol w:w="966"/>
        <w:gridCol w:w="924"/>
        <w:gridCol w:w="1127"/>
        <w:gridCol w:w="1127"/>
        <w:gridCol w:w="1262"/>
        <w:gridCol w:w="792"/>
        <w:gridCol w:w="1293"/>
      </w:tblGrid>
      <w:tr w:rsidR="00532D6C" w:rsidRPr="00532D6C" w:rsidTr="00532D6C">
        <w:tc>
          <w:tcPr>
            <w:tcW w:w="15423" w:type="dxa"/>
            <w:gridSpan w:val="12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Продукт:</w:t>
            </w:r>
          </w:p>
        </w:tc>
      </w:tr>
      <w:tr w:rsidR="00532D6C" w:rsidRPr="00532D6C" w:rsidTr="00532D6C">
        <w:trPr>
          <w:trHeight w:val="219"/>
        </w:trPr>
        <w:tc>
          <w:tcPr>
            <w:tcW w:w="864" w:type="dxa"/>
            <w:vMerge w:val="restart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по приглашению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запланировано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доза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число</w:t>
            </w:r>
          </w:p>
        </w:tc>
        <w:tc>
          <w:tcPr>
            <w:tcW w:w="1134" w:type="dxa"/>
            <w:vMerge w:val="restart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шоппинг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с планом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запланировано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через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код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: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согласно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ГМА: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классификация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(CPV)</w:t>
            </w:r>
          </w:p>
        </w:tc>
        <w:tc>
          <w:tcPr>
            <w:tcW w:w="1134" w:type="dxa"/>
            <w:vMerge w:val="restart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имя: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</w:p>
        </w:tc>
        <w:tc>
          <w:tcPr>
            <w:tcW w:w="1560" w:type="dxa"/>
            <w:vMerge w:val="restart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товар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знак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штамп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и: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производителя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имя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**</w:t>
            </w:r>
          </w:p>
        </w:tc>
        <w:tc>
          <w:tcPr>
            <w:tcW w:w="3240" w:type="dxa"/>
            <w:vMerge w:val="restart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технический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характеристика</w:t>
            </w:r>
          </w:p>
        </w:tc>
        <w:tc>
          <w:tcPr>
            <w:tcW w:w="966" w:type="dxa"/>
            <w:vMerge w:val="restart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измерение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единица</w:t>
            </w:r>
          </w:p>
        </w:tc>
        <w:tc>
          <w:tcPr>
            <w:tcW w:w="924" w:type="dxa"/>
            <w:vMerge w:val="restart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единица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цена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/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РА: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АМД</w:t>
            </w:r>
          </w:p>
        </w:tc>
        <w:tc>
          <w:tcPr>
            <w:tcW w:w="1127" w:type="dxa"/>
            <w:vMerge w:val="restart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общий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цена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/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РА: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АМД</w:t>
            </w:r>
          </w:p>
        </w:tc>
        <w:tc>
          <w:tcPr>
            <w:tcW w:w="1127" w:type="dxa"/>
            <w:vMerge w:val="restart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общий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количество</w:t>
            </w:r>
          </w:p>
        </w:tc>
        <w:tc>
          <w:tcPr>
            <w:tcW w:w="3347" w:type="dxa"/>
            <w:gridSpan w:val="3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предложения</w:t>
            </w:r>
          </w:p>
        </w:tc>
      </w:tr>
      <w:tr w:rsidR="00532D6C" w:rsidRPr="00532D6C" w:rsidTr="00532D6C">
        <w:trPr>
          <w:trHeight w:val="445"/>
        </w:trPr>
        <w:tc>
          <w:tcPr>
            <w:tcW w:w="864" w:type="dxa"/>
            <w:vMerge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560" w:type="dxa"/>
            <w:vMerge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240" w:type="dxa"/>
            <w:vMerge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966" w:type="dxa"/>
            <w:vMerge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924" w:type="dxa"/>
            <w:vMerge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27" w:type="dxa"/>
            <w:vMerge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27" w:type="dxa"/>
            <w:vMerge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262" w:type="dxa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адрес</w:t>
            </w:r>
          </w:p>
        </w:tc>
        <w:tc>
          <w:tcPr>
            <w:tcW w:w="792" w:type="dxa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при условии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количество</w:t>
            </w:r>
          </w:p>
        </w:tc>
        <w:tc>
          <w:tcPr>
            <w:tcW w:w="1293" w:type="dxa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Дата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***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</w:tr>
      <w:tr w:rsidR="0081474C" w:rsidRPr="004C0DFD" w:rsidTr="00835269">
        <w:trPr>
          <w:trHeight w:val="246"/>
        </w:trPr>
        <w:tc>
          <w:tcPr>
            <w:tcW w:w="864" w:type="dxa"/>
          </w:tcPr>
          <w:p w:rsidR="0081474C" w:rsidRPr="00532D6C" w:rsidRDefault="0081474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  <w:t xml:space="preserve">1:</w:t>
            </w:r>
          </w:p>
        </w:tc>
        <w:tc>
          <w:tcPr>
            <w:tcW w:w="1134" w:type="dxa"/>
            <w:vAlign w:val="center"/>
          </w:tcPr>
          <w:p w:rsidR="0081474C" w:rsidRPr="00521B36" w:rsidRDefault="0081474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val="hy-AM"/>
              </w:rPr>
            </w:pP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09411710</w:t>
            </w:r>
          </w:p>
        </w:tc>
        <w:tc>
          <w:tcPr>
            <w:tcW w:w="1134" w:type="dxa"/>
            <w:vAlign w:val="center"/>
          </w:tcPr>
          <w:p w:rsidR="0081474C" w:rsidRPr="00BA7F42" w:rsidRDefault="0081474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Прессованный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</w:rPr>
              <w:t xml:space="preserve">естественный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газ 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</w:rPr>
              <w:t xml:space="preserve">1:</w:t>
            </w:r>
          </w:p>
        </w:tc>
        <w:tc>
          <w:tcPr>
            <w:tcW w:w="1560" w:type="dxa"/>
          </w:tcPr>
          <w:p w:rsidR="0081474C" w:rsidRPr="00BA7F42" w:rsidRDefault="0081474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</w:p>
        </w:tc>
        <w:tc>
          <w:tcPr>
            <w:tcW w:w="3240" w:type="dxa"/>
            <w:vAlign w:val="center"/>
          </w:tcPr>
          <w:p w:rsidR="0081474C" w:rsidRDefault="0081474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ind w:right="-180"/>
              <w:rPr>
                <w:rFonts w:eastAsia="Times New Roman" w:cs="Arial"/>
                <w:sz w:val="18"/>
                <w:szCs w:val="18"/>
                <w:lang w:val="hy-AM"/>
              </w:rPr>
            </w:pP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рука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быть принесенным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причина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прессованный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газ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нуждаться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является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вглядеться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</w:p>
          <w:p w:rsidR="0081474C" w:rsidRPr="00DC7120" w:rsidRDefault="0081474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ind w:right="-180"/>
              <w:rPr>
                <w:rFonts w:ascii="Arial" w:eastAsia="Times New Roman" w:hAnsi="Arial" w:cs="Arial"/>
                <w:sz w:val="18"/>
                <w:szCs w:val="18"/>
                <w:lang w:val="hy-AM"/>
              </w:rPr>
            </w:pP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РА: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Правительство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в 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2008 году 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28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августа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​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№ 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1101-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Н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решение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требования 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.</w:t>
            </w:r>
          </w:p>
          <w:p w:rsidR="0081474C" w:rsidRPr="00BA7F42" w:rsidRDefault="0081474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ind w:right="-180"/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</w:pP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Поставщик: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организация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должен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является</w:t>
            </w:r>
          </w:p>
          <w:p w:rsidR="0081474C" w:rsidRPr="00BA7F42" w:rsidRDefault="0081474C" w:rsidP="00106D44">
            <w:pPr xmlns:w="http://schemas.openxmlformats.org/wordprocessingml/2006/main">
              <w:numPr>
                <w:ilvl w:val="0"/>
                <w:numId w:val="33"/>
              </w:numPr>
              <w:tabs>
                <w:tab w:val="left" w:pos="426"/>
              </w:tabs>
              <w:spacing w:after="0" w:line="240" w:lineRule="auto"/>
              <w:ind w:left="0" w:right="-180" w:firstLine="0"/>
              <w:contextualSpacing/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</w:pPr>
            <w:r xmlns:w="http://schemas.openxmlformats.org/wordprocessingml/2006/main" w:rsidRPr="00CC2483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hy-AM" w:eastAsia="ru-RU"/>
              </w:rPr>
              <w:t xml:space="preserve">прессованный</w:t>
            </w:r>
            <w:r xmlns:w="http://schemas.openxmlformats.org/wordprocessingml/2006/main" w:rsidRPr="00CC2483">
              <w:rPr>
                <w:rFonts w:ascii="GHEA Grapalat" w:eastAsia="Times New Roman" w:hAnsi="GHEA Grapalat" w:cs="Arial"/>
                <w:b/>
                <w:sz w:val="18"/>
                <w:szCs w:val="18"/>
                <w:u w:val="single"/>
                <w:lang w:val="hy-AM" w:eastAsia="ru-RU"/>
              </w:rPr>
              <w:t xml:space="preserve"> </w:t>
            </w:r>
            <w:r xmlns:w="http://schemas.openxmlformats.org/wordprocessingml/2006/main" w:rsidRPr="00CC2483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hy-AM" w:eastAsia="ru-RU"/>
              </w:rPr>
              <w:t xml:space="preserve">естественный</w:t>
            </w:r>
            <w:r xmlns:w="http://schemas.openxmlformats.org/wordprocessingml/2006/main" w:rsidRPr="00CC2483">
              <w:rPr>
                <w:rFonts w:ascii="GHEA Grapalat" w:eastAsia="Times New Roman" w:hAnsi="GHEA Grapalat" w:cs="Arial"/>
                <w:b/>
                <w:sz w:val="18"/>
                <w:szCs w:val="18"/>
                <w:u w:val="single"/>
                <w:lang w:val="hy-AM" w:eastAsia="ru-RU"/>
              </w:rPr>
              <w:t xml:space="preserve"> </w:t>
            </w:r>
            <w:r xmlns:w="http://schemas.openxmlformats.org/wordprocessingml/2006/main" w:rsidRPr="00CC2483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hy-AM" w:eastAsia="ru-RU"/>
              </w:rPr>
              <w:t xml:space="preserve">газа</w:t>
            </w:r>
            <w:r xmlns:w="http://schemas.openxmlformats.org/wordprocessingml/2006/main" w:rsidRPr="00CC2483">
              <w:rPr>
                <w:rFonts w:ascii="GHEA Grapalat" w:eastAsia="Times New Roman" w:hAnsi="GHEA Grapalat" w:cs="Arial"/>
                <w:b/>
                <w:sz w:val="18"/>
                <w:szCs w:val="18"/>
                <w:u w:val="single"/>
                <w:lang w:val="hy-AM" w:eastAsia="ru-RU"/>
              </w:rPr>
              <w:t xml:space="preserve"> </w:t>
            </w:r>
            <w:r xmlns:w="http://schemas.openxmlformats.org/wordprocessingml/2006/main" w:rsidRPr="00CC2483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hy-AM" w:eastAsia="ru-RU"/>
              </w:rPr>
              <w:t xml:space="preserve">зарядка</w:t>
            </w:r>
            <w:r xmlns:w="http://schemas.openxmlformats.org/wordprocessingml/2006/main" w:rsidRPr="00CC2483">
              <w:rPr>
                <w:rFonts w:ascii="GHEA Grapalat" w:eastAsia="Times New Roman" w:hAnsi="GHEA Grapalat" w:cs="Arial"/>
                <w:b/>
                <w:sz w:val="18"/>
                <w:szCs w:val="18"/>
                <w:u w:val="single"/>
                <w:lang w:val="hy-AM" w:eastAsia="ru-RU"/>
              </w:rPr>
              <w:t xml:space="preserve"> </w:t>
            </w:r>
            <w:r xmlns:w="http://schemas.openxmlformats.org/wordprocessingml/2006/main" w:rsidRPr="00CC2483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hy-AM" w:eastAsia="ru-RU"/>
              </w:rPr>
              <w:t xml:space="preserve">необходимы </w:t>
            </w:r>
            <w:r xmlns:w="http://schemas.openxmlformats.org/wordprocessingml/2006/main" w:rsidRPr="00CC2483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hy-AM" w:eastAsia="ru-RU"/>
              </w:rPr>
              <w:t xml:space="preserve">станции </w:t>
            </w:r>
            <w:r xmlns:w="http://schemas.openxmlformats.org/wordprocessingml/2006/main" w:rsidRPr="00CC2483">
              <w:rPr>
                <w:rFonts w:ascii="GHEA Grapalat" w:eastAsia="Times New Roman" w:hAnsi="GHEA Grapalat" w:cs="Arial"/>
                <w:b/>
                <w:sz w:val="18"/>
                <w:szCs w:val="18"/>
                <w:u w:val="single"/>
                <w:lang w:val="hy-AM" w:eastAsia="ru-RU"/>
              </w:rPr>
              <w:t xml:space="preserve">( </w:t>
            </w:r>
            <w:r xmlns:w="http://schemas.openxmlformats.org/wordprocessingml/2006/main" w:rsidRPr="00CC2483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hy-AM" w:eastAsia="ru-RU"/>
              </w:rPr>
              <w:t xml:space="preserve">СПГ </w:t>
            </w:r>
            <w:r xmlns:w="http://schemas.openxmlformats.org/wordprocessingml/2006/main" w:rsidRPr="00CC2483">
              <w:rPr>
                <w:rFonts w:ascii="GHEA Grapalat" w:eastAsia="Times New Roman" w:hAnsi="GHEA Grapalat" w:cs="Arial"/>
                <w:b/>
                <w:sz w:val="18"/>
                <w:szCs w:val="18"/>
                <w:u w:val="single"/>
                <w:lang w:val="hy-AM" w:eastAsia="ru-RU"/>
              </w:rPr>
              <w:t xml:space="preserve">)</w:t>
            </w:r>
            <w:r xmlns:w="http://schemas.openxmlformats.org/wordprocessingml/2006/main" w:rsidRPr="00CC2483">
              <w:rPr>
                <w:rFonts w:ascii="GHEA Grapalat" w:eastAsia="Times New Roman" w:hAnsi="GHEA Grapalat" w:cs="Arial"/>
                <w:b/>
                <w:sz w:val="18"/>
                <w:szCs w:val="18"/>
                <w:u w:val="single"/>
                <w:lang w:val="hy-AM" w:eastAsia="ru-RU"/>
              </w:rPr>
              <w:t xml:space="preserve"> </w:t>
            </w:r>
            <w:r xmlns:w="http://schemas.openxmlformats.org/wordprocessingml/2006/main" w:rsidRPr="00CC2483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hy-AM" w:eastAsia="ru-RU"/>
              </w:rPr>
              <w:t xml:space="preserve">является</w:t>
            </w:r>
            <w:r xmlns:w="http://schemas.openxmlformats.org/wordprocessingml/2006/main" w:rsidRPr="00CC2483">
              <w:rPr>
                <w:rFonts w:ascii="GHEA Grapalat" w:eastAsia="Times New Roman" w:hAnsi="GHEA Grapalat" w:cs="Arial"/>
                <w:b/>
                <w:sz w:val="18"/>
                <w:szCs w:val="18"/>
                <w:u w:val="single"/>
                <w:lang w:val="hy-AM" w:eastAsia="ru-RU"/>
              </w:rPr>
              <w:t xml:space="preserve"> </w:t>
            </w:r>
            <w:r xmlns:w="http://schemas.openxmlformats.org/wordprocessingml/2006/main" w:rsidRPr="00CC2483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hy-AM" w:eastAsia="ru-RU"/>
              </w:rPr>
              <w:t xml:space="preserve">быть найденным</w:t>
            </w:r>
            <w:r xmlns:w="http://schemas.openxmlformats.org/wordprocessingml/2006/main" w:rsidRPr="00CC2483">
              <w:rPr>
                <w:rFonts w:ascii="GHEA Grapalat" w:eastAsia="Times New Roman" w:hAnsi="GHEA Grapalat" w:cs="Arial"/>
                <w:b/>
                <w:sz w:val="18"/>
                <w:szCs w:val="18"/>
                <w:u w:val="single"/>
                <w:lang w:val="hy-AM" w:eastAsia="ru-RU"/>
              </w:rPr>
              <w:t xml:space="preserve"> </w:t>
            </w:r>
            <w:r xmlns:w="http://schemas.openxmlformats.org/wordprocessingml/2006/main" w:rsidRPr="00CC2483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hy-AM" w:eastAsia="ru-RU"/>
              </w:rPr>
              <w:t xml:space="preserve">город Туманян, Центральная улица</w:t>
            </w:r>
            <w:r xmlns:w="http://schemas.openxmlformats.org/wordprocessingml/2006/main" w:rsidRPr="00CC2483">
              <w:rPr>
                <w:rFonts w:ascii="GHEA Grapalat" w:eastAsia="Times New Roman" w:hAnsi="GHEA Grapalat" w:cs="Arial"/>
                <w:b/>
                <w:sz w:val="18"/>
                <w:szCs w:val="18"/>
                <w:u w:val="single"/>
                <w:lang w:val="hy-AM" w:eastAsia="ru-RU"/>
              </w:rPr>
              <w:t xml:space="preserve"> </w:t>
            </w:r>
            <w:r xmlns:w="http://schemas.openxmlformats.org/wordprocessingml/2006/main" w:rsidRPr="00CC2483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hy-AM" w:eastAsia="ru-RU"/>
              </w:rPr>
              <w:t xml:space="preserve">с адреса</w:t>
            </w:r>
            <w:r xmlns:w="http://schemas.openxmlformats.org/wordprocessingml/2006/main" w:rsidRPr="00CC2483">
              <w:rPr>
                <w:rFonts w:ascii="GHEA Grapalat" w:eastAsia="Times New Roman" w:hAnsi="GHEA Grapalat" w:cs="Arial"/>
                <w:b/>
                <w:sz w:val="18"/>
                <w:szCs w:val="18"/>
                <w:u w:val="single"/>
                <w:lang w:val="hy-AM" w:eastAsia="ru-RU"/>
              </w:rPr>
              <w:t xml:space="preserve"> </w:t>
            </w:r>
            <w:r xmlns:w="http://schemas.openxmlformats.org/wordprocessingml/2006/main" w:rsidRPr="00CC2483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hy-AM" w:eastAsia="ru-RU"/>
              </w:rPr>
              <w:t xml:space="preserve">максимум</w:t>
            </w:r>
            <w:r xmlns:w="http://schemas.openxmlformats.org/wordprocessingml/2006/main" w:rsidRPr="00CC2483">
              <w:rPr>
                <w:rFonts w:ascii="GHEA Grapalat" w:eastAsia="Times New Roman" w:hAnsi="GHEA Grapalat" w:cs="Arial"/>
                <w:b/>
                <w:sz w:val="18"/>
                <w:szCs w:val="18"/>
                <w:u w:val="single"/>
                <w:lang w:val="hy-AM" w:eastAsia="ru-RU"/>
              </w:rPr>
              <w:t xml:space="preserve"> </w:t>
            </w:r>
            <w:r xmlns:w="http://schemas.openxmlformats.org/wordprocessingml/2006/main" w:rsidRPr="00CC2483">
              <w:rPr>
                <w:rFonts w:eastAsia="Times New Roman" w:cs="Arial"/>
                <w:b/>
                <w:sz w:val="18"/>
                <w:szCs w:val="18"/>
                <w:u w:val="single"/>
                <w:lang w:val="hy-AM" w:eastAsia="ru-RU"/>
              </w:rPr>
              <w:t xml:space="preserve">3:</w:t>
            </w:r>
            <w:r xmlns:w="http://schemas.openxmlformats.org/wordprocessingml/2006/main" w:rsidRPr="00CC2483">
              <w:rPr>
                <w:rFonts w:ascii="GHEA Grapalat" w:eastAsia="Times New Roman" w:hAnsi="GHEA Grapalat" w:cs="Arial"/>
                <w:b/>
                <w:sz w:val="18"/>
                <w:szCs w:val="18"/>
                <w:u w:val="single"/>
                <w:lang w:val="hy-AM" w:eastAsia="ru-RU"/>
              </w:rPr>
              <w:t xml:space="preserve"> </w:t>
            </w:r>
            <w:r xmlns:w="http://schemas.openxmlformats.org/wordprocessingml/2006/main" w:rsidRPr="00CC2483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hy-AM" w:eastAsia="ru-RU"/>
              </w:rPr>
              <w:t xml:space="preserve">км</w:t>
            </w:r>
            <w:r xmlns:w="http://schemas.openxmlformats.org/wordprocessingml/2006/main" w:rsidRPr="00CC2483">
              <w:rPr>
                <w:rFonts w:ascii="GHEA Grapalat" w:eastAsia="Times New Roman" w:hAnsi="GHEA Grapalat" w:cs="Arial"/>
                <w:b/>
                <w:sz w:val="18"/>
                <w:szCs w:val="18"/>
                <w:u w:val="single"/>
                <w:lang w:val="hy-AM" w:eastAsia="ru-RU"/>
              </w:rPr>
              <w:t xml:space="preserve"> </w:t>
            </w:r>
            <w:r xmlns:w="http://schemas.openxmlformats.org/wordprocessingml/2006/main" w:rsidRPr="00CC2483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hy-AM" w:eastAsia="ru-RU"/>
              </w:rPr>
              <w:t xml:space="preserve">расстояние</w:t>
            </w:r>
            <w:r xmlns:w="http://schemas.openxmlformats.org/wordprocessingml/2006/main" w:rsidRPr="00CC2483">
              <w:rPr>
                <w:rFonts w:ascii="GHEA Grapalat" w:eastAsia="Times New Roman" w:hAnsi="GHEA Grapalat" w:cs="Arial"/>
                <w:b/>
                <w:sz w:val="18"/>
                <w:szCs w:val="18"/>
                <w:u w:val="single"/>
                <w:lang w:val="hy-AM" w:eastAsia="ru-RU"/>
              </w:rPr>
              <w:t xml:space="preserve"> </w:t>
            </w:r>
            <w:r xmlns:w="http://schemas.openxmlformats.org/wordprocessingml/2006/main" w:rsidRPr="00CC2483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hy-AM" w:eastAsia="ru-RU"/>
              </w:rPr>
              <w:t xml:space="preserve">на</w:t>
            </w:r>
          </w:p>
          <w:p w:rsidR="0081474C" w:rsidRPr="00BA7F42" w:rsidRDefault="0081474C" w:rsidP="00106D44">
            <w:pPr xmlns:w="http://schemas.openxmlformats.org/wordprocessingml/2006/main">
              <w:numPr>
                <w:ilvl w:val="0"/>
                <w:numId w:val="33"/>
              </w:numPr>
              <w:tabs>
                <w:tab w:val="left" w:pos="426"/>
              </w:tabs>
              <w:spacing w:after="0" w:line="240" w:lineRule="auto"/>
              <w:ind w:left="0" w:right="-180" w:firstLine="0"/>
              <w:contextualSpacing/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</w:pP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Клиенту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транспорт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средства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зарядка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вечером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и: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утром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часы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нуждаться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является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быть реализовано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чрезвычайная ситуация</w:t>
            </w:r>
          </w:p>
          <w:p w:rsidR="0081474C" w:rsidRPr="00BA7F42" w:rsidRDefault="0081474C" w:rsidP="00106D44">
            <w:pPr xmlns:w="http://schemas.openxmlformats.org/wordprocessingml/2006/main">
              <w:numPr>
                <w:ilvl w:val="0"/>
                <w:numId w:val="33"/>
              </w:numPr>
              <w:tabs>
                <w:tab w:val="left" w:pos="426"/>
              </w:tabs>
              <w:spacing w:after="0" w:line="240" w:lineRule="auto"/>
              <w:ind w:left="0" w:right="-180" w:firstLine="0"/>
              <w:contextualSpacing/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</w:pP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нуждаться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является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гарантировать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, что 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: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указанный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зарядка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станции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вооруженный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являются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определенный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и: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качество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технический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означает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газа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качество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зарядка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реализовать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для 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:</w:t>
            </w:r>
          </w:p>
          <w:p w:rsidR="0081474C" w:rsidRPr="00BA7F42" w:rsidRDefault="0081474C" w:rsidP="00106D44">
            <w:pPr xmlns:w="http://schemas.openxmlformats.org/wordprocessingml/2006/main">
              <w:numPr>
                <w:ilvl w:val="0"/>
                <w:numId w:val="33"/>
              </w:numPr>
              <w:tabs>
                <w:tab w:val="left" w:pos="426"/>
              </w:tabs>
              <w:spacing w:after="0" w:line="240" w:lineRule="auto"/>
              <w:ind w:left="0" w:right="-180" w:firstLine="0"/>
              <w:contextualSpacing/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</w:pP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lastRenderedPageBreak xmlns:w="http://schemas.openxmlformats.org/wordprocessingml/2006/main"/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клиента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автобусов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для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в то же время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предоставлять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минимум 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4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заправки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диспенсеры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чрезвычайная ситуация</w:t>
            </w:r>
          </w:p>
          <w:p w:rsidR="0081474C" w:rsidRPr="00BA7F42" w:rsidRDefault="0081474C" w:rsidP="00106D44">
            <w:pPr xmlns:w="http://schemas.openxmlformats.org/wordprocessingml/2006/main">
              <w:numPr>
                <w:ilvl w:val="0"/>
                <w:numId w:val="33"/>
              </w:numPr>
              <w:tabs>
                <w:tab w:val="left" w:pos="426"/>
              </w:tabs>
              <w:spacing w:after="0" w:line="240" w:lineRule="auto"/>
              <w:ind w:left="0" w:right="-180" w:firstLine="0"/>
              <w:contextualSpacing/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</w:pP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прессованный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естественный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газа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зарядка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бухгалтерский учет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нуждаться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является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быть реализовано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подотчетный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месяца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по разрезу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в соответствии с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каждый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зарядка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для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одобренный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купонов 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.</w:t>
            </w:r>
          </w:p>
          <w:p w:rsidR="0081474C" w:rsidRPr="00BA7F42" w:rsidRDefault="0081474C" w:rsidP="00106D44">
            <w:pPr xmlns:w="http://schemas.openxmlformats.org/wordprocessingml/2006/main">
              <w:numPr>
                <w:ilvl w:val="0"/>
                <w:numId w:val="33"/>
              </w:numPr>
              <w:tabs>
                <w:tab w:val="left" w:pos="426"/>
              </w:tabs>
              <w:spacing w:after="0" w:line="240" w:lineRule="auto"/>
              <w:ind w:left="0" w:right="-180" w:firstLine="0"/>
              <w:contextualSpacing/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</w:pP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Поставщик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РА: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Правительство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в 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2008 году 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28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августа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​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№ 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1101-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Н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решение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в соответствии с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прессованный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естественный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газа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для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определенный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требования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дефолта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случай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должен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является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ее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означает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компенсировать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Клиенту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вызвано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убытки 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.</w:t>
            </w:r>
          </w:p>
          <w:p w:rsidR="0081474C" w:rsidRPr="00DC7120" w:rsidRDefault="0081474C" w:rsidP="00106D44">
            <w:pPr xmlns:w="http://schemas.openxmlformats.org/wordprocessingml/2006/main">
              <w:numPr>
                <w:ilvl w:val="0"/>
                <w:numId w:val="33"/>
              </w:numPr>
              <w:tabs>
                <w:tab w:val="left" w:pos="426"/>
              </w:tabs>
              <w:spacing w:after="0" w:line="240" w:lineRule="auto"/>
              <w:ind w:left="0" w:right="-180" w:firstLine="0"/>
              <w:contextualSpacing/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</w:pP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Газ: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метан 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,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транспорт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средства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внутренний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горение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в двигателях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как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топливо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использовать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для 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чего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оказывается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является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Заводы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по производству сжатого природного газа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технологический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процессы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для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следующий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газа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разработка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не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сколько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со сцены 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: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Харнурди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уборка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влаги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и: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другой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загрязняющих веществ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удаление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и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нажмите 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,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который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нет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предоставлять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компоненты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композиция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менять 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,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цилиндр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зарядка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в течение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естественный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газа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сжатый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топливо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избыток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давление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нуждаться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является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соответствовать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СПГ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​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и: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перезаряжаемый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газовый баллон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средства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технический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условия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и: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не должен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является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превышать 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19,6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МПа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давления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граница 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,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цилиндр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перезаряжаемый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газа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температура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может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является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высокий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быть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окружающий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среда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от температуры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нет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более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15С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​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в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РА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активный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Технический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регламента 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,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 xml:space="preserve">ГОСТ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lastRenderedPageBreak xmlns:w="http://schemas.openxmlformats.org/wordprocessingml/2006/main"/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27577-2000</w:t>
            </w:r>
          </w:p>
          <w:p w:rsidR="0081474C" w:rsidRPr="00BA7F42" w:rsidRDefault="0081474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Предоставил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купоны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нуждаться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является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быть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неопределенный</w:t>
            </w:r>
          </w:p>
        </w:tc>
        <w:tc>
          <w:tcPr>
            <w:tcW w:w="966" w:type="dxa"/>
            <w:vAlign w:val="center"/>
          </w:tcPr>
          <w:p w:rsidR="0081474C" w:rsidRPr="00BA7F42" w:rsidRDefault="0081474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кг</w:t>
            </w:r>
          </w:p>
        </w:tc>
        <w:tc>
          <w:tcPr>
            <w:tcW w:w="924" w:type="dxa"/>
            <w:vAlign w:val="center"/>
          </w:tcPr>
          <w:p w:rsidR="0081474C" w:rsidRPr="004C0DFD" w:rsidRDefault="004C0DFD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xmlns:w="http://schemas.openxmlformats.org/wordprocessingml/2006/main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310:</w:t>
            </w:r>
          </w:p>
        </w:tc>
        <w:tc>
          <w:tcPr>
            <w:tcW w:w="1127" w:type="dxa"/>
            <w:vAlign w:val="center"/>
          </w:tcPr>
          <w:p w:rsidR="0081474C" w:rsidRPr="004C0DFD" w:rsidRDefault="004C0DFD" w:rsidP="00835269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4"/>
                <w:lang w:val="hy-AM"/>
              </w:rPr>
            </w:pPr>
            <w:r xmlns:w="http://schemas.openxmlformats.org/wordprocessingml/2006/main">
              <w:rPr>
                <w:rFonts w:ascii="Sylfaen" w:eastAsia="Times New Roman" w:hAnsi="Sylfaen" w:cs="Times New Roman"/>
                <w:sz w:val="20"/>
                <w:szCs w:val="24"/>
                <w:lang w:val="hy-AM"/>
              </w:rPr>
              <w:t xml:space="preserve">1999500</w:t>
            </w:r>
          </w:p>
        </w:tc>
        <w:tc>
          <w:tcPr>
            <w:tcW w:w="1127" w:type="dxa"/>
            <w:vAlign w:val="center"/>
          </w:tcPr>
          <w:p w:rsidR="0081474C" w:rsidRPr="004C0DFD" w:rsidRDefault="004C0DFD" w:rsidP="00835269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4"/>
                <w:lang w:val="hy-AM"/>
              </w:rPr>
            </w:pPr>
            <w:r xmlns:w="http://schemas.openxmlformats.org/wordprocessingml/2006/main">
              <w:rPr>
                <w:rFonts w:ascii="Sylfaen" w:eastAsia="Times New Roman" w:hAnsi="Sylfaen" w:cs="Times New Roman"/>
                <w:sz w:val="20"/>
                <w:szCs w:val="24"/>
                <w:lang w:val="hy-AM"/>
              </w:rPr>
              <w:t xml:space="preserve">6450</w:t>
            </w:r>
          </w:p>
        </w:tc>
        <w:tc>
          <w:tcPr>
            <w:tcW w:w="1262" w:type="dxa"/>
            <w:vAlign w:val="center"/>
          </w:tcPr>
          <w:p w:rsidR="0081474C" w:rsidRPr="00F31A11" w:rsidRDefault="0081474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Cambria Math" w:eastAsia="Times New Roman" w:hAnsi="Cambria Math" w:cs="Arial"/>
                <w:sz w:val="20"/>
                <w:szCs w:val="24"/>
                <w:lang w:val="hy-AM"/>
              </w:rPr>
            </w:pPr>
            <w:r xmlns:w="http://schemas.openxmlformats.org/wordprocessingml/2006/main">
              <w:rPr>
                <w:rFonts w:ascii="Arial" w:eastAsia="Times New Roman" w:hAnsi="Arial" w:cs="Arial"/>
                <w:sz w:val="20"/>
                <w:szCs w:val="24"/>
                <w:lang w:val="hy-AM"/>
              </w:rPr>
              <w:t xml:space="preserve">город Туманян</w:t>
            </w:r>
          </w:p>
        </w:tc>
        <w:tc>
          <w:tcPr>
            <w:tcW w:w="792" w:type="dxa"/>
            <w:vAlign w:val="center"/>
          </w:tcPr>
          <w:p w:rsidR="0081474C" w:rsidRPr="00F31A11" w:rsidRDefault="004C0DFD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y-AM"/>
              </w:rPr>
            </w:pPr>
            <w:r xmlns:w="http://schemas.openxmlformats.org/wordprocessingml/2006/main">
              <w:rPr>
                <w:rFonts w:ascii="Sylfaen" w:eastAsia="Times New Roman" w:hAnsi="Sylfaen" w:cs="Times New Roman"/>
                <w:sz w:val="20"/>
                <w:szCs w:val="24"/>
                <w:lang w:val="hy-AM"/>
              </w:rPr>
              <w:t xml:space="preserve">6450</w:t>
            </w:r>
          </w:p>
        </w:tc>
        <w:tc>
          <w:tcPr>
            <w:tcW w:w="1293" w:type="dxa"/>
            <w:vAlign w:val="center"/>
          </w:tcPr>
          <w:p w:rsidR="0081474C" w:rsidRPr="00BF1D8A" w:rsidRDefault="0081474C" w:rsidP="004C0DFD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xmlns:w="http://schemas.openxmlformats.org/wordprocessingml/2006/main" w:rsidRPr="00BF1D8A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Контракт</w:t>
            </w:r>
            <w:r xmlns:w="http://schemas.openxmlformats.org/wordprocessingml/2006/main" w:rsidRPr="00BF1D8A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BF1D8A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быть запечатанным</w:t>
            </w:r>
            <w:r xmlns:w="http://schemas.openxmlformats.org/wordprocessingml/2006/main" w:rsidRPr="00BF1D8A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BF1D8A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является</w:t>
            </w:r>
            <w:r xmlns:w="http://schemas.openxmlformats.org/wordprocessingml/2006/main" w:rsidRPr="00BF1D8A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BF1D8A">
              <w:rPr>
                <w:rFonts w:ascii="Franklin Gothic Medium Cond" w:eastAsia="Times New Roman" w:hAnsi="Franklin Gothic Medium Cond" w:cs="Franklin Gothic Medium Cond"/>
                <w:sz w:val="18"/>
                <w:szCs w:val="18"/>
                <w:lang w:val="hy-AM"/>
              </w:rPr>
              <w:t xml:space="preserve">Шоппинг</w:t>
            </w:r>
            <w:r xmlns:w="http://schemas.openxmlformats.org/wordprocessingml/2006/main" w:rsidRPr="00BF1D8A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BF1D8A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о </w:t>
            </w:r>
            <w:r xmlns:w="http://schemas.openxmlformats.org/wordprocessingml/2006/main" w:rsidRPr="00BF1D8A">
              <w:rPr>
                <w:rFonts w:ascii="Franklin Gothic Medium Cond" w:eastAsia="Times New Roman" w:hAnsi="Franklin Gothic Medium Cond" w:cs="Franklin Gothic Medium Cond"/>
                <w:sz w:val="18"/>
                <w:szCs w:val="18"/>
                <w:lang w:val="hy-AM"/>
              </w:rPr>
              <w:t xml:space="preserve">"</w:t>
            </w:r>
            <w:r xmlns:w="http://schemas.openxmlformats.org/wordprocessingml/2006/main" w:rsidRPr="00BF1D8A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BF1D8A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РА:</w:t>
            </w:r>
            <w:r xmlns:w="http://schemas.openxmlformats.org/wordprocessingml/2006/main" w:rsidRPr="00BF1D8A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BF1D8A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закона</w:t>
            </w:r>
            <w:r xmlns:w="http://schemas.openxmlformats.org/wordprocessingml/2006/main" w:rsidRPr="00BF1D8A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BF1D8A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на основе</w:t>
            </w:r>
            <w:r xmlns:w="http://schemas.openxmlformats.org/wordprocessingml/2006/main" w:rsidRPr="00BF1D8A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BF1D8A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на</w:t>
            </w:r>
            <w:r xmlns:w="http://schemas.openxmlformats.org/wordprocessingml/2006/main" w:rsidRPr="00BF1D8A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BF1D8A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до </w:t>
            </w:r>
            <w:r xmlns:w="http://schemas.openxmlformats.org/wordprocessingml/2006/main" w:rsidRPr="00BF1D8A">
              <w:rPr>
                <w:rFonts w:ascii="GHEA Grapalat" w:eastAsia="Times New Roman" w:hAnsi="GHEA Grapalat" w:cs="Calibri"/>
                <w:sz w:val="18"/>
                <w:szCs w:val="18"/>
                <w:lang w:val="hy-AM"/>
              </w:rPr>
              <w:t xml:space="preserve">2025 года</w:t>
            </w:r>
            <w:r xmlns:w="http://schemas.openxmlformats.org/wordprocessingml/2006/main" w:rsidRPr="00BF1D8A">
              <w:rPr>
                <w:rFonts w:ascii="GHEA Grapalat" w:eastAsia="Times New Roman" w:hAnsi="GHEA Grapalat" w:cs="Calibri"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BF1D8A">
              <w:rPr>
                <w:rFonts w:ascii="GHEA Grapalat" w:eastAsia="Times New Roman" w:hAnsi="GHEA Grapalat" w:cs="Calibri"/>
                <w:sz w:val="18"/>
                <w:szCs w:val="18"/>
                <w:lang w:val="hy-AM"/>
              </w:rPr>
              <w:t xml:space="preserve">31 </w:t>
            </w:r>
            <w:r xmlns:w="http://schemas.openxmlformats.org/wordprocessingml/2006/main" w:rsidRPr="00BF1D8A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декабря </w:t>
            </w:r>
            <w:r xmlns:w="http://schemas.openxmlformats.org/wordprocessingml/2006/main" w:rsidRPr="00BF1D8A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.</w:t>
            </w:r>
          </w:p>
        </w:tc>
      </w:tr>
    </w:tbl>
    <w:p w:rsidR="00532D6C" w:rsidRPr="007A411A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7A411A" w:rsidRDefault="00532D6C" w:rsidP="00106D44">
      <w:pPr>
        <w:keepNext/>
        <w:tabs>
          <w:tab w:val="left" w:pos="426"/>
        </w:tabs>
        <w:spacing w:after="0" w:line="240" w:lineRule="auto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7A411A" w:rsidRDefault="00532D6C" w:rsidP="00106D44">
      <w:pPr>
        <w:keepNext/>
        <w:tabs>
          <w:tab w:val="left" w:pos="426"/>
        </w:tabs>
        <w:spacing w:after="0" w:line="240" w:lineRule="auto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7A411A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pt-BR"/>
        </w:rPr>
      </w:pPr>
      <w:r xmlns:w="http://schemas.openxmlformats.org/wordprocessingml/2006/main" w:rsidRPr="007A411A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*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532D6C" w:rsidRPr="00532D6C" w:rsidTr="00532D6C">
        <w:trPr>
          <w:jc w:val="center"/>
        </w:trPr>
        <w:tc>
          <w:tcPr>
            <w:tcW w:w="4536" w:type="dxa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nb-NO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nb-NO"/>
              </w:rPr>
              <w:t xml:space="preserve">ПОКУПАТЕЛЬ: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-------------------------------------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</w:rPr>
              <w:t xml:space="preserve">подпись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</w:rPr>
              <w:t xml:space="preserve">К.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</w:rPr>
              <w:t xml:space="preserve">Т:</w:t>
            </w:r>
          </w:p>
        </w:tc>
        <w:tc>
          <w:tcPr>
            <w:tcW w:w="760" w:type="dxa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pt-BR"/>
              </w:rPr>
              <w:t xml:space="preserve">ПРОДАВЕЦ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-------------------------------------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</w:rPr>
              <w:t xml:space="preserve">подпись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</w:rPr>
              <w:t xml:space="preserve">К.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</w:rPr>
              <w:t xml:space="preserve">Т:</w:t>
            </w:r>
          </w:p>
        </w:tc>
      </w:tr>
    </w:tbl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</w:rPr>
        <w:br xmlns:w="http://schemas.openxmlformats.org/wordprocessingml/2006/main" w:type="page"/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24"/>
          <w:lang w:val="hy-AM"/>
        </w:rPr>
        <w:lastRenderedPageBreak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24"/>
          <w:lang w:val="hy-AM"/>
        </w:rPr>
        <w:t xml:space="preserve">Приложение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N 2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«»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20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24"/>
          <w:lang w:val="hy-AM"/>
        </w:rPr>
        <w:t xml:space="preserve">лет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24"/>
          <w:lang w:val="hy-AM"/>
        </w:rPr>
        <w:t xml:space="preserve">запечатанный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         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24"/>
          <w:lang w:val="hy-AM"/>
        </w:rPr>
        <w:t xml:space="preserve">с кодом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24"/>
          <w:lang w:val="hy-AM"/>
        </w:rPr>
        <w:t xml:space="preserve">контракта</w:t>
      </w:r>
    </w:p>
    <w:p w:rsidR="00532D6C" w:rsidRPr="00532D6C" w:rsidRDefault="00532D6C" w:rsidP="00106D44">
      <w:pPr>
        <w:tabs>
          <w:tab w:val="left" w:pos="426"/>
          <w:tab w:val="left" w:pos="9540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</w:rPr>
      </w:pPr>
    </w:p>
    <w:p w:rsidR="00532D6C" w:rsidRPr="00532D6C" w:rsidRDefault="00532D6C" w:rsidP="00106D44">
      <w:pPr>
        <w:tabs>
          <w:tab w:val="left" w:pos="426"/>
          <w:tab w:val="left" w:pos="9540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en-US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ОПЛАТА: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РАСПИСАНИЕ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en-US"/>
        </w:rPr>
        <w:t xml:space="preserve">*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en-US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20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24"/>
          <w:lang w:val="en-US"/>
        </w:rPr>
        <w:t xml:space="preserve">РА: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24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24"/>
          <w:lang w:val="en-US"/>
        </w:rPr>
        <w:t xml:space="preserve">АМД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4"/>
        <w:gridCol w:w="2303"/>
        <w:gridCol w:w="2062"/>
        <w:gridCol w:w="470"/>
        <w:gridCol w:w="571"/>
        <w:gridCol w:w="679"/>
        <w:gridCol w:w="682"/>
        <w:gridCol w:w="682"/>
        <w:gridCol w:w="679"/>
        <w:gridCol w:w="682"/>
        <w:gridCol w:w="682"/>
        <w:gridCol w:w="682"/>
        <w:gridCol w:w="682"/>
        <w:gridCol w:w="684"/>
        <w:gridCol w:w="681"/>
        <w:gridCol w:w="1668"/>
      </w:tblGrid>
      <w:tr w:rsidR="00532D6C" w:rsidRPr="00532D6C" w:rsidTr="00532D6C">
        <w:tc>
          <w:tcPr>
            <w:tcW w:w="15693" w:type="dxa"/>
            <w:gridSpan w:val="16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s-ES"/>
              </w:rPr>
              <w:t xml:space="preserve">Продукт:</w:t>
            </w:r>
          </w:p>
        </w:tc>
      </w:tr>
      <w:tr w:rsidR="00532D6C" w:rsidRPr="004C0DFD" w:rsidTr="00532D6C">
        <w:tc>
          <w:tcPr>
            <w:tcW w:w="1812" w:type="dxa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по приглашению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запланировано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доза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число</w:t>
            </w:r>
          </w:p>
        </w:tc>
        <w:tc>
          <w:tcPr>
            <w:tcW w:w="2323" w:type="dxa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шоппинг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с планом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запланировано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через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код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: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согласно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ГМА: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классификация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(CPV)</w:t>
            </w:r>
          </w:p>
        </w:tc>
        <w:tc>
          <w:tcPr>
            <w:tcW w:w="2085" w:type="dxa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 xml:space="preserve">имя:</w:t>
            </w:r>
          </w:p>
        </w:tc>
        <w:tc>
          <w:tcPr>
            <w:tcW w:w="9473" w:type="dxa"/>
            <w:gridSpan w:val="13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s-ES"/>
              </w:rPr>
              <w:t xml:space="preserve">перед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s-ES"/>
              </w:rPr>
              <w:t xml:space="preserve">платежи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s-ES"/>
              </w:rPr>
              <w:t xml:space="preserve">запланировано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s-ES"/>
              </w:rPr>
              <w:t xml:space="preserve">является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будет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s-ES"/>
              </w:rPr>
              <w:t xml:space="preserve">реализовано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s-ES"/>
              </w:rPr>
              <w:t xml:space="preserve">в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2022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s-ES"/>
              </w:rPr>
              <w:t xml:space="preserve">году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s-ES"/>
              </w:rPr>
              <w:t xml:space="preserve">согласно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​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s-ES"/>
              </w:rPr>
              <w:t xml:space="preserve">месяцев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s-ES"/>
              </w:rPr>
              <w:t xml:space="preserve">что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24"/>
                <w:lang w:val="es-ES"/>
              </w:rPr>
              <w:t xml:space="preserve">среди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**</w:t>
            </w:r>
          </w:p>
        </w:tc>
      </w:tr>
      <w:tr w:rsidR="003A21E6" w:rsidRPr="00532D6C" w:rsidTr="00532D6C">
        <w:trPr>
          <w:trHeight w:val="1538"/>
        </w:trPr>
        <w:tc>
          <w:tcPr>
            <w:tcW w:w="1812" w:type="dxa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2323" w:type="dxa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2085" w:type="dxa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470" w:type="dxa"/>
            <w:textDirection w:val="btLr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ind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lang w:val="pt-BR"/>
              </w:rPr>
              <w:t xml:space="preserve">январь</w:t>
            </w:r>
          </w:p>
        </w:tc>
        <w:tc>
          <w:tcPr>
            <w:tcW w:w="470" w:type="dxa"/>
            <w:textDirection w:val="btLr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ind w:right="-7"/>
              <w:jc w:val="center"/>
              <w:rPr>
                <w:rFonts w:ascii="GHEA Grapalat" w:eastAsia="Times New Roman" w:hAnsi="GHEA Grapalat" w:cs="Sylfaen"/>
                <w:sz w:val="18"/>
                <w:lang w:val="pt-BR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lang w:val="pt-BR"/>
              </w:rPr>
              <w:t xml:space="preserve">февраль</w:t>
            </w:r>
          </w:p>
        </w:tc>
        <w:tc>
          <w:tcPr>
            <w:tcW w:w="685" w:type="dxa"/>
            <w:textDirection w:val="btLr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ind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lang w:val="pt-BR"/>
              </w:rPr>
              <w:t xml:space="preserve">маршировать</w:t>
            </w:r>
          </w:p>
        </w:tc>
        <w:tc>
          <w:tcPr>
            <w:tcW w:w="685" w:type="dxa"/>
            <w:textDirection w:val="btLr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ind w:right="-7"/>
              <w:jc w:val="center"/>
              <w:rPr>
                <w:rFonts w:ascii="GHEA Grapalat" w:eastAsia="Times New Roman" w:hAnsi="GHEA Grapalat" w:cs="Sylfaen"/>
                <w:sz w:val="18"/>
                <w:lang w:val="pt-BR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lang w:val="pt-BR"/>
              </w:rPr>
              <w:t xml:space="preserve">апрель</w:t>
            </w:r>
          </w:p>
        </w:tc>
        <w:tc>
          <w:tcPr>
            <w:tcW w:w="685" w:type="dxa"/>
            <w:textDirection w:val="btLr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ind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lang w:val="pt-BR"/>
              </w:rPr>
              <w:t xml:space="preserve">может</w:t>
            </w:r>
          </w:p>
        </w:tc>
        <w:tc>
          <w:tcPr>
            <w:tcW w:w="685" w:type="dxa"/>
            <w:textDirection w:val="btLr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ind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lang w:val="pt-BR"/>
              </w:rPr>
              <w:t xml:space="preserve">июнь</w:t>
            </w:r>
          </w:p>
        </w:tc>
        <w:tc>
          <w:tcPr>
            <w:tcW w:w="685" w:type="dxa"/>
            <w:textDirection w:val="btLr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ind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lang w:val="pt-BR"/>
              </w:rPr>
              <w:t xml:space="preserve">Июль</w:t>
            </w:r>
            <w:r xmlns:w="http://schemas.openxmlformats.org/wordprocessingml/2006/main" w:rsidRPr="00532D6C">
              <w:rPr>
                <w:rFonts w:ascii="GHEA Grapalat" w:eastAsia="Times New Roman" w:hAnsi="GHEA Grapalat" w:cs="Times Armenian"/>
                <w:sz w:val="18"/>
                <w:lang w:val="pt-BR"/>
              </w:rPr>
              <w:t xml:space="preserve"> </w:t>
            </w:r>
          </w:p>
        </w:tc>
        <w:tc>
          <w:tcPr>
            <w:tcW w:w="685" w:type="dxa"/>
            <w:textDirection w:val="btLr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ind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lang w:val="pt-BR"/>
              </w:rPr>
              <w:t xml:space="preserve">август</w:t>
            </w:r>
          </w:p>
        </w:tc>
        <w:tc>
          <w:tcPr>
            <w:tcW w:w="685" w:type="dxa"/>
            <w:textDirection w:val="btLr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ind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lang w:val="pt-BR"/>
              </w:rPr>
              <w:t xml:space="preserve">Сентябрь</w:t>
            </w:r>
            <w:r xmlns:w="http://schemas.openxmlformats.org/wordprocessingml/2006/main" w:rsidRPr="00532D6C">
              <w:rPr>
                <w:rFonts w:ascii="GHEA Grapalat" w:eastAsia="Times New Roman" w:hAnsi="GHEA Grapalat" w:cs="Times Armenian"/>
                <w:sz w:val="18"/>
                <w:lang w:val="pt-BR"/>
              </w:rPr>
              <w:t xml:space="preserve"> </w:t>
            </w:r>
          </w:p>
        </w:tc>
        <w:tc>
          <w:tcPr>
            <w:tcW w:w="685" w:type="dxa"/>
            <w:textDirection w:val="btLr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ind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lang w:val="pt-BR"/>
              </w:rPr>
              <w:t xml:space="preserve">Октябрь</w:t>
            </w:r>
          </w:p>
        </w:tc>
        <w:tc>
          <w:tcPr>
            <w:tcW w:w="685" w:type="dxa"/>
            <w:textDirection w:val="btLr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ind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lang w:val="pt-BR"/>
              </w:rPr>
              <w:t xml:space="preserve">ноябрь</w:t>
            </w:r>
          </w:p>
        </w:tc>
        <w:tc>
          <w:tcPr>
            <w:tcW w:w="685" w:type="dxa"/>
            <w:textDirection w:val="btLr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ind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lang w:val="pt-BR"/>
              </w:rPr>
              <w:t xml:space="preserve">декабрь</w:t>
            </w:r>
          </w:p>
        </w:tc>
        <w:tc>
          <w:tcPr>
            <w:tcW w:w="1683" w:type="dxa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ind w:right="-1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lang w:val="pt-BR"/>
              </w:rPr>
              <w:t xml:space="preserve">Вот и все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</w:p>
        </w:tc>
      </w:tr>
      <w:tr w:rsidR="00C64296" w:rsidRPr="00532D6C" w:rsidTr="005522A6">
        <w:trPr>
          <w:trHeight w:val="1538"/>
        </w:trPr>
        <w:tc>
          <w:tcPr>
            <w:tcW w:w="1812" w:type="dxa"/>
            <w:vAlign w:val="center"/>
          </w:tcPr>
          <w:p w:rsidR="00C64296" w:rsidRPr="00532D6C" w:rsidRDefault="00C64296" w:rsidP="00C64296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  <w:t xml:space="preserve">1:</w:t>
            </w:r>
          </w:p>
        </w:tc>
        <w:tc>
          <w:tcPr>
            <w:tcW w:w="2323" w:type="dxa"/>
            <w:vAlign w:val="center"/>
          </w:tcPr>
          <w:p w:rsidR="00C64296" w:rsidRPr="00521B36" w:rsidRDefault="00C64296" w:rsidP="00C64296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val="hy-AM"/>
              </w:rPr>
            </w:pP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09411710</w:t>
            </w:r>
          </w:p>
        </w:tc>
        <w:tc>
          <w:tcPr>
            <w:tcW w:w="2085" w:type="dxa"/>
            <w:vAlign w:val="center"/>
          </w:tcPr>
          <w:p w:rsidR="00C64296" w:rsidRPr="00BA7F42" w:rsidRDefault="00C64296" w:rsidP="00C64296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Прессованный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</w:rPr>
              <w:t xml:space="preserve">естественный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xmlns:w="http://schemas.openxmlformats.org/wordprocessingml/2006/main"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газ </w:t>
            </w:r>
            <w:r xmlns:w="http://schemas.openxmlformats.org/wordprocessingml/2006/main" w:rsidRPr="00BA7F42">
              <w:rPr>
                <w:rFonts w:ascii="GHEA Grapalat" w:eastAsia="Times New Roman" w:hAnsi="GHEA Grapalat" w:cs="Arial"/>
                <w:sz w:val="18"/>
                <w:szCs w:val="18"/>
              </w:rPr>
              <w:t xml:space="preserve">1:</w:t>
            </w:r>
          </w:p>
        </w:tc>
        <w:tc>
          <w:tcPr>
            <w:tcW w:w="470" w:type="dxa"/>
            <w:vAlign w:val="center"/>
          </w:tcPr>
          <w:p w:rsidR="00C64296" w:rsidRPr="00532D6C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</w:p>
          <w:p w:rsidR="00C64296" w:rsidRPr="00532D6C" w:rsidRDefault="00C64296" w:rsidP="00C64296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val="pt-BR"/>
              </w:rPr>
            </w:pPr>
            <w:r xmlns:w="http://schemas.openxmlformats.org/wordprocessingml/2006/main">
              <w:rPr>
                <w:rFonts w:eastAsia="Times New Roman" w:cs="Times New Roman"/>
                <w:sz w:val="20"/>
                <w:szCs w:val="24"/>
                <w:lang w:val="hy-AM"/>
              </w:rPr>
              <w:t xml:space="preserve">8,3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%</w:t>
            </w:r>
          </w:p>
        </w:tc>
        <w:tc>
          <w:tcPr>
            <w:tcW w:w="470" w:type="dxa"/>
            <w:vAlign w:val="center"/>
          </w:tcPr>
          <w:p w:rsidR="00C64296" w:rsidRPr="00532D6C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</w:p>
          <w:p w:rsidR="00C64296" w:rsidRPr="00532D6C" w:rsidRDefault="00C64296" w:rsidP="00C64296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pt-BR"/>
              </w:rPr>
            </w:pPr>
            <w:r xmlns:w="http://schemas.openxmlformats.org/wordprocessingml/2006/main">
              <w:rPr>
                <w:rFonts w:eastAsia="Times New Roman" w:cs="Times New Roman"/>
                <w:sz w:val="20"/>
                <w:szCs w:val="24"/>
                <w:lang w:val="hy-AM"/>
              </w:rPr>
              <w:t xml:space="preserve">16,6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%</w:t>
            </w:r>
          </w:p>
        </w:tc>
        <w:tc>
          <w:tcPr>
            <w:tcW w:w="685" w:type="dxa"/>
            <w:vAlign w:val="center"/>
          </w:tcPr>
          <w:p w:rsidR="00C64296" w:rsidRPr="00532D6C" w:rsidRDefault="00C64296" w:rsidP="00C64296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xmlns:w="http://schemas.openxmlformats.org/wordprocessingml/2006/main">
              <w:rPr>
                <w:rFonts w:eastAsia="Times New Roman" w:cs="Times New Roman"/>
                <w:sz w:val="20"/>
                <w:szCs w:val="24"/>
                <w:lang w:val="hy-AM"/>
              </w:rPr>
              <w:t xml:space="preserve">25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%</w:t>
            </w:r>
          </w:p>
        </w:tc>
        <w:tc>
          <w:tcPr>
            <w:tcW w:w="685" w:type="dxa"/>
            <w:vAlign w:val="center"/>
          </w:tcPr>
          <w:p w:rsidR="00C64296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val="hy-AM"/>
              </w:rPr>
            </w:pPr>
          </w:p>
          <w:p w:rsidR="00C64296" w:rsidRPr="00532D6C" w:rsidRDefault="00C64296" w:rsidP="00C64296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xmlns:w="http://schemas.openxmlformats.org/wordprocessingml/2006/main">
              <w:rPr>
                <w:rFonts w:eastAsia="Times New Roman" w:cs="Times New Roman"/>
                <w:sz w:val="20"/>
                <w:szCs w:val="24"/>
                <w:lang w:val="hy-AM"/>
              </w:rPr>
              <w:t xml:space="preserve">33,3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%</w:t>
            </w:r>
          </w:p>
        </w:tc>
        <w:tc>
          <w:tcPr>
            <w:tcW w:w="685" w:type="dxa"/>
            <w:vAlign w:val="center"/>
          </w:tcPr>
          <w:p w:rsidR="00C64296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val="hy-AM"/>
              </w:rPr>
            </w:pPr>
          </w:p>
          <w:p w:rsidR="00C64296" w:rsidRPr="00532D6C" w:rsidRDefault="00C64296" w:rsidP="00C64296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xmlns:w="http://schemas.openxmlformats.org/wordprocessingml/2006/main">
              <w:rPr>
                <w:rFonts w:eastAsia="Times New Roman" w:cs="Times New Roman"/>
                <w:sz w:val="20"/>
                <w:szCs w:val="24"/>
                <w:lang w:val="hy-AM"/>
              </w:rPr>
              <w:t xml:space="preserve">41,6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%</w:t>
            </w:r>
          </w:p>
        </w:tc>
        <w:tc>
          <w:tcPr>
            <w:tcW w:w="685" w:type="dxa"/>
            <w:vAlign w:val="center"/>
          </w:tcPr>
          <w:p w:rsidR="00C64296" w:rsidRPr="00532D6C" w:rsidRDefault="00C64296" w:rsidP="00C64296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xmlns:w="http://schemas.openxmlformats.org/wordprocessingml/2006/main">
              <w:rPr>
                <w:rFonts w:eastAsia="Times New Roman" w:cs="Times New Roman"/>
                <w:sz w:val="20"/>
                <w:szCs w:val="24"/>
                <w:lang w:val="hy-AM"/>
              </w:rPr>
              <w:t xml:space="preserve">50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%</w:t>
            </w:r>
          </w:p>
        </w:tc>
        <w:tc>
          <w:tcPr>
            <w:tcW w:w="685" w:type="dxa"/>
            <w:vAlign w:val="center"/>
          </w:tcPr>
          <w:p w:rsidR="00C64296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val="hy-AM"/>
              </w:rPr>
            </w:pPr>
          </w:p>
          <w:p w:rsidR="00C64296" w:rsidRPr="00532D6C" w:rsidRDefault="00C64296" w:rsidP="00C64296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xmlns:w="http://schemas.openxmlformats.org/wordprocessingml/2006/main">
              <w:rPr>
                <w:rFonts w:eastAsia="Times New Roman" w:cs="Times New Roman"/>
                <w:sz w:val="20"/>
                <w:szCs w:val="24"/>
                <w:lang w:val="hy-AM"/>
              </w:rPr>
              <w:t xml:space="preserve">58,3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%</w:t>
            </w:r>
          </w:p>
        </w:tc>
        <w:tc>
          <w:tcPr>
            <w:tcW w:w="685" w:type="dxa"/>
            <w:vAlign w:val="center"/>
          </w:tcPr>
          <w:p w:rsidR="00C64296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val="hy-AM"/>
              </w:rPr>
            </w:pPr>
          </w:p>
          <w:p w:rsidR="00C64296" w:rsidRPr="00532D6C" w:rsidRDefault="00C64296" w:rsidP="00C64296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xmlns:w="http://schemas.openxmlformats.org/wordprocessingml/2006/main">
              <w:rPr>
                <w:rFonts w:eastAsia="Times New Roman" w:cs="Times New Roman"/>
                <w:sz w:val="20"/>
                <w:szCs w:val="24"/>
                <w:lang w:val="hy-AM"/>
              </w:rPr>
              <w:t xml:space="preserve">66,6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%</w:t>
            </w:r>
          </w:p>
        </w:tc>
        <w:tc>
          <w:tcPr>
            <w:tcW w:w="685" w:type="dxa"/>
            <w:vAlign w:val="center"/>
          </w:tcPr>
          <w:p w:rsidR="00C64296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val="hy-AM"/>
              </w:rPr>
            </w:pPr>
          </w:p>
          <w:p w:rsidR="00C64296" w:rsidRPr="00532D6C" w:rsidRDefault="00C64296" w:rsidP="00C64296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xmlns:w="http://schemas.openxmlformats.org/wordprocessingml/2006/main">
              <w:rPr>
                <w:rFonts w:eastAsia="Times New Roman" w:cs="Times New Roman"/>
                <w:sz w:val="20"/>
                <w:szCs w:val="24"/>
                <w:lang w:val="hy-AM"/>
              </w:rPr>
              <w:t xml:space="preserve">74,9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%</w:t>
            </w:r>
          </w:p>
        </w:tc>
        <w:tc>
          <w:tcPr>
            <w:tcW w:w="685" w:type="dxa"/>
            <w:vAlign w:val="center"/>
          </w:tcPr>
          <w:p w:rsidR="00C64296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val="hy-AM"/>
              </w:rPr>
            </w:pPr>
          </w:p>
          <w:p w:rsidR="00C64296" w:rsidRPr="00532D6C" w:rsidRDefault="00C64296" w:rsidP="00C64296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xmlns:w="http://schemas.openxmlformats.org/wordprocessingml/2006/main">
              <w:rPr>
                <w:rFonts w:eastAsia="Times New Roman" w:cs="Times New Roman"/>
                <w:sz w:val="20"/>
                <w:szCs w:val="24"/>
                <w:lang w:val="hy-AM"/>
              </w:rPr>
              <w:t xml:space="preserve">83,2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%</w:t>
            </w:r>
          </w:p>
        </w:tc>
        <w:tc>
          <w:tcPr>
            <w:tcW w:w="685" w:type="dxa"/>
            <w:vAlign w:val="center"/>
          </w:tcPr>
          <w:p w:rsidR="00C64296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val="hy-AM"/>
              </w:rPr>
            </w:pPr>
          </w:p>
          <w:p w:rsidR="00C64296" w:rsidRPr="00532D6C" w:rsidRDefault="00C64296" w:rsidP="00C64296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xmlns:w="http://schemas.openxmlformats.org/wordprocessingml/2006/main">
              <w:rPr>
                <w:rFonts w:eastAsia="Times New Roman" w:cs="Times New Roman"/>
                <w:sz w:val="20"/>
                <w:szCs w:val="24"/>
                <w:lang w:val="hy-AM"/>
              </w:rPr>
              <w:t xml:space="preserve">91,5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. %</w:t>
            </w:r>
          </w:p>
        </w:tc>
        <w:tc>
          <w:tcPr>
            <w:tcW w:w="685" w:type="dxa"/>
            <w:vAlign w:val="center"/>
          </w:tcPr>
          <w:p w:rsidR="00C64296" w:rsidRPr="00532D6C" w:rsidRDefault="00C64296" w:rsidP="00C64296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xmlns:w="http://schemas.openxmlformats.org/wordprocessingml/2006/main">
              <w:rPr>
                <w:rFonts w:eastAsia="Times New Roman" w:cs="Times New Roman"/>
                <w:sz w:val="20"/>
                <w:szCs w:val="24"/>
                <w:lang w:val="hy-AM"/>
              </w:rPr>
              <w:t xml:space="preserve">100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%</w:t>
            </w:r>
          </w:p>
        </w:tc>
        <w:tc>
          <w:tcPr>
            <w:tcW w:w="1683" w:type="dxa"/>
            <w:vAlign w:val="center"/>
          </w:tcPr>
          <w:p w:rsidR="00C64296" w:rsidRPr="00532D6C" w:rsidRDefault="00C64296" w:rsidP="00C64296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xmlns:w="http://schemas.openxmlformats.org/wordprocessingml/2006/main">
              <w:rPr>
                <w:rFonts w:eastAsia="Times New Roman" w:cs="Times New Roman"/>
                <w:sz w:val="20"/>
                <w:szCs w:val="24"/>
                <w:lang w:val="hy-AM"/>
              </w:rPr>
              <w:t xml:space="preserve">100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%</w:t>
            </w:r>
          </w:p>
        </w:tc>
      </w:tr>
    </w:tbl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en-US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rPr>
          <w:rFonts w:ascii="GHEA Grapalat" w:eastAsia="Times New Roman" w:hAnsi="GHEA Grapalat" w:cs="Sylfaen"/>
          <w:sz w:val="18"/>
          <w:szCs w:val="18"/>
          <w:lang w:val="pt-BR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18"/>
          <w:lang w:val="en-US"/>
        </w:rPr>
        <w:t xml:space="preserve">*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Оплата: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18"/>
          <w:szCs w:val="18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при условии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18"/>
          <w:szCs w:val="18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суммы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18"/>
          <w:szCs w:val="18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представлен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постепенный</w:t>
      </w:r>
      <w:r xmlns:w="http://schemas.openxmlformats.org/wordprocessingml/2006/main" w:rsidRPr="00532D6C">
        <w:rPr>
          <w:rFonts w:ascii="GHEA Grapalat" w:eastAsia="Times New Roman" w:hAnsi="GHEA Grapalat" w:cs="Times Armenian"/>
          <w:sz w:val="18"/>
          <w:szCs w:val="18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в порядке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Если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контракт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быть запечатанным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это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«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Шопинг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«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РА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15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закона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Статья 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6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часть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на основе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дальше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тогда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расписание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быть завершенным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быть запечатанным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финансовый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средства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быть запланированным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случай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вечеринки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между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Пломбируемый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соглашение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с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в то же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время , 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как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этого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неотделимый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часть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pt-BR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**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в приглашении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суммы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отмеченный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процентах 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контракт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при герметизации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процент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вместо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отмеченный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конкретно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денег</w:t>
      </w:r>
      <w:r xmlns:w="http://schemas.openxmlformats.org/wordprocessingml/2006/main"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18"/>
          <w:lang w:val="pt-BR"/>
        </w:rPr>
        <w:t xml:space="preserve">размер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532D6C" w:rsidRPr="00532D6C" w:rsidTr="00532D6C">
        <w:trPr>
          <w:jc w:val="center"/>
        </w:trPr>
        <w:tc>
          <w:tcPr>
            <w:tcW w:w="4536" w:type="dxa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nb-NO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nb-NO"/>
              </w:rPr>
              <w:t xml:space="preserve">ПОКУПАТЕЛЬ: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-------------------------------------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</w:rPr>
              <w:t xml:space="preserve">подпись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</w:rPr>
              <w:t xml:space="preserve">К.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</w:rPr>
              <w:t xml:space="preserve">Т:</w:t>
            </w:r>
          </w:p>
        </w:tc>
        <w:tc>
          <w:tcPr>
            <w:tcW w:w="760" w:type="dxa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pt-BR"/>
              </w:rPr>
              <w:t xml:space="preserve">ПРОДАВЕЦ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-------------------------------------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</w:rPr>
              <w:t xml:space="preserve">подпись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</w:rPr>
              <w:t xml:space="preserve">К.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</w:rPr>
              <w:t xml:space="preserve">Т:</w:t>
            </w:r>
          </w:p>
        </w:tc>
      </w:tr>
    </w:tbl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</w:rPr>
        <w:sectPr w:rsidR="00532D6C" w:rsidRPr="00532D6C" w:rsidSect="00532D6C">
          <w:footnotePr>
            <w:pos w:val="beneathText"/>
          </w:footnotePr>
          <w:pgSz w:w="16838" w:h="11906" w:orient="landscape" w:code="9"/>
          <w:pgMar w:top="662" w:right="533" w:bottom="1138" w:left="720" w:header="562" w:footer="562" w:gutter="0"/>
          <w:cols w:space="720"/>
        </w:sect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24"/>
          <w:lang w:val="hy-AM"/>
        </w:rPr>
        <w:t xml:space="preserve">Приложение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№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24"/>
        </w:rPr>
        <w:t xml:space="preserve">3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«» 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20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24"/>
          <w:lang w:val="hy-AM"/>
        </w:rPr>
        <w:t xml:space="preserve">лет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24"/>
          <w:lang w:val="hy-AM"/>
        </w:rPr>
        <w:t xml:space="preserve">запечатанный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         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24"/>
          <w:lang w:val="hy-AM"/>
        </w:rPr>
        <w:t xml:space="preserve">с кодом</w:t>
      </w:r>
      <w:r xmlns:w="http://schemas.openxmlformats.org/wordprocessingml/2006/main"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8"/>
          <w:szCs w:val="24"/>
          <w:lang w:val="hy-AM"/>
        </w:rPr>
        <w:t xml:space="preserve">контракта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5"/>
        <w:gridCol w:w="5115"/>
      </w:tblGrid>
      <w:tr w:rsidR="00532D6C" w:rsidRPr="004C0DFD" w:rsidTr="00532D6C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532D6C" w:rsidRPr="00532D6C" w:rsidRDefault="004C0DFD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xmlns:v="urn:schemas-microsoft-com:vml" xmlns:o="urn:schemas-microsoft-com:office:office">
              <w:rPr>
                <w:rFonts w:ascii="GHEA Grapalat" w:eastAsia="Times New Roman" w:hAnsi="GHEA Grapalat" w:cs="Times New Roman"/>
                <w:noProof/>
                <w:sz w:val="24"/>
                <w:szCs w:val="24"/>
                <w:lang w:eastAsia="ru-RU"/>
              </w:rPr>
              <w:pict xmlns:w="http://schemas.openxmlformats.org/wordprocessingml/2006/main" xmlns:v="urn:schemas-microsoft-com:vml" xmlns:o="urn:schemas-microsoft-com:office:office">
                <v:rect id="Прямоугольник 1" o:spid="_x0000_s1026" style="position:absolute;left:0;text-align:left;margin-left:189pt;margin-top:13.2pt;width:9pt;height:81pt;flip:x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" stroked="f"/>
              </w:pict>
            </w:r>
            <w:r xmlns:w="http://schemas.openxmlformats.org/wordprocessingml/2006/main" w:rsidR="00532D6C"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 xml:space="preserve">контракта</w:t>
            </w:r>
            <w:r xmlns:w="http://schemas.openxmlformats.org/wordprocessingml/2006/main" w:rsidR="00532D6C"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xmlns:w="http://schemas.openxmlformats.org/wordprocessingml/2006/main" w:rsidR="00532D6C"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 xml:space="preserve">сторона</w:t>
            </w:r>
            <w:r xmlns:w="http://schemas.openxmlformats.org/wordprocessingml/2006/main" w:rsidR="00532D6C"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___________________________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___________________________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 xml:space="preserve">расположение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 xml:space="preserve">место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______________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 xml:space="preserve">хх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_________________________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 xml:space="preserve">ххх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_______________________</w:t>
            </w:r>
          </w:p>
        </w:tc>
        <w:tc>
          <w:tcPr>
            <w:tcW w:w="0" w:type="auto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 xml:space="preserve">Клиент: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________________________________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________________________________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 xml:space="preserve">расположение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 xml:space="preserve">место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_________________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 xml:space="preserve">хх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____________________________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 xml:space="preserve">ххх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_________________________________________</w:t>
            </w:r>
          </w:p>
        </w:tc>
      </w:tr>
    </w:tbl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rPr>
          <w:rFonts w:ascii="GHEA Grapalat" w:eastAsia="Times New Roman" w:hAnsi="GHEA Grapalat" w:cs="GHEA Grapalat"/>
          <w:iCs/>
          <w:color w:val="000000"/>
          <w:sz w:val="21"/>
          <w:szCs w:val="21"/>
          <w:lang w:val="pt-BR"/>
        </w:rPr>
      </w:pPr>
      <w:r xmlns:w="http://schemas.openxmlformats.org/wordprocessingml/2006/main" w:rsidRPr="00532D6C">
        <w:rPr>
          <w:rFonts w:ascii="Courier New" w:eastAsia="Times New Roman" w:hAnsi="Courier New" w:cs="Courier New"/>
          <w:iCs/>
          <w:color w:val="000000"/>
          <w:sz w:val="21"/>
          <w:szCs w:val="21"/>
          <w:lang w:val="pt-BR"/>
        </w:rPr>
        <w:t xml:space="preserve">  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iCs/>
          <w:color w:val="000000"/>
          <w:sz w:val="15"/>
          <w:szCs w:val="21"/>
          <w:lang w:val="pt-BR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iCs/>
          <w:color w:val="000000"/>
          <w:lang w:val="pt-BR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bCs/>
          <w:iCs/>
          <w:color w:val="000000"/>
          <w:lang w:val="en-US"/>
        </w:rPr>
        <w:t xml:space="preserve">ПРОТОКОЛ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№: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bCs/>
          <w:iCs/>
          <w:color w:val="000000"/>
          <w:lang w:val="en-US"/>
        </w:rPr>
        <w:t xml:space="preserve">ДОГОВОР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bCs/>
          <w:iCs/>
          <w:color w:val="000000"/>
          <w:lang w:val="en-US"/>
        </w:rPr>
        <w:t xml:space="preserve">ИЛИ: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bCs/>
          <w:iCs/>
          <w:color w:val="000000"/>
          <w:lang w:val="en-US"/>
        </w:rPr>
        <w:t xml:space="preserve">ЧТО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bCs/>
          <w:iCs/>
          <w:color w:val="000000"/>
          <w:lang w:val="en-US"/>
        </w:rPr>
        <w:t xml:space="preserve">МИ: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bCs/>
          <w:iCs/>
          <w:color w:val="000000"/>
          <w:lang w:val="en-US"/>
        </w:rPr>
        <w:t xml:space="preserve">ЧАСТЬ: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bCs/>
          <w:iCs/>
          <w:color w:val="000000"/>
          <w:lang w:val="pt-BR"/>
        </w:rPr>
        <w:t xml:space="preserve">ПРОИЗВОДИТЕЛЬНОСТЬ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bCs/>
          <w:iCs/>
          <w:color w:val="000000"/>
          <w:lang w:val="pt-BR"/>
        </w:rPr>
        <w:t xml:space="preserve">РЕЗУЛЬТАТЫ: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iCs/>
          <w:color w:val="000000"/>
          <w:lang w:val="pt-BR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/>
          <w:bCs/>
          <w:iCs/>
          <w:color w:val="000000"/>
          <w:lang w:val="en-US"/>
        </w:rPr>
        <w:t xml:space="preserve">ПРИЕМ </w:t>
      </w:r>
      <w:r xmlns:w="http://schemas.openxmlformats.org/wordprocessingml/2006/main" w:rsidRPr="00532D6C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b/>
          <w:bCs/>
          <w:iCs/>
          <w:color w:val="000000"/>
          <w:lang w:val="en-US"/>
        </w:rPr>
        <w:t xml:space="preserve">ПРИЕМКА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iCs/>
          <w:sz w:val="20"/>
          <w:szCs w:val="20"/>
          <w:lang w:val="es-ES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iCs/>
          <w:sz w:val="20"/>
          <w:szCs w:val="20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 w:eastAsia="ru-RU"/>
        </w:rPr>
        <w:t xml:space="preserve">" " " "</w:t>
      </w:r>
      <w:r xmlns:w="http://schemas.openxmlformats.org/wordprocessingml/2006/main" w:rsidRPr="00532D6C">
        <w:rPr>
          <w:rFonts w:ascii="GHEA Grapalat" w:eastAsia="Times New Roman" w:hAnsi="GHEA Grapalat" w:cs="Times New Roman"/>
          <w:iCs/>
          <w:sz w:val="20"/>
          <w:szCs w:val="20"/>
          <w:lang w:val="es-ES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 w:eastAsia="ru-RU"/>
        </w:rPr>
        <w:t xml:space="preserve">20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1"/>
          <w:szCs w:val="21"/>
          <w:lang w:val="en-AU" w:eastAsia="ru-RU"/>
        </w:rPr>
        <w:t xml:space="preserve">лет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iCs/>
          <w:sz w:val="20"/>
          <w:szCs w:val="20"/>
          <w:lang w:val="es-ES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1"/>
          <w:szCs w:val="21"/>
          <w:lang w:val="en-US"/>
        </w:rPr>
        <w:t xml:space="preserve">Название договора 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/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1"/>
          <w:szCs w:val="21"/>
          <w:lang w:val="en-US"/>
        </w:rPr>
        <w:t xml:space="preserve">далее: 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Договор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1"/>
          <w:szCs w:val="21"/>
          <w:lang w:val="en-US"/>
        </w:rPr>
        <w:t xml:space="preserve">/ 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наименование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1"/>
          <w:szCs w:val="21"/>
          <w:lang w:val="en-US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__________________________________________________________________________________________________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1"/>
          <w:szCs w:val="21"/>
          <w:lang w:val="en-US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1"/>
          <w:szCs w:val="21"/>
          <w:lang w:val="en-US"/>
        </w:rPr>
        <w:t xml:space="preserve">уплотнение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1"/>
          <w:szCs w:val="21"/>
          <w:lang w:val="en-US"/>
        </w:rPr>
        <w:t xml:space="preserve">дата 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"____" "__________________"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1"/>
          <w:szCs w:val="21"/>
          <w:lang w:val="en-US"/>
        </w:rPr>
        <w:t xml:space="preserve">20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1"/>
          <w:szCs w:val="21"/>
          <w:lang w:val="en-US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1"/>
          <w:szCs w:val="21"/>
          <w:lang w:val="en-US"/>
        </w:rPr>
        <w:t xml:space="preserve">число 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: __________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iCs/>
          <w:sz w:val="24"/>
          <w:szCs w:val="24"/>
          <w:lang w:val="es-ES"/>
        </w:rPr>
      </w:pPr>
      <w:proofErr xmlns:w="http://schemas.openxmlformats.org/wordprocessingml/2006/main" w:type="gramStart"/>
      <w:r xmlns:w="http://schemas.openxmlformats.org/wordprocessingml/2006/main" w:rsidRPr="00532D6C">
        <w:rPr>
          <w:rFonts w:ascii="GHEA Grapalat" w:eastAsia="Times New Roman" w:hAnsi="GHEA Grapalat" w:cs="Arial"/>
          <w:iCs/>
          <w:color w:val="000000"/>
          <w:sz w:val="21"/>
          <w:szCs w:val="21"/>
          <w:lang w:val="en-US"/>
        </w:rPr>
        <w:t xml:space="preserve">Клиент:</w:t>
      </w:r>
      <w:r xmlns:w="http://schemas.openxmlformats.org/wordprocessingml/2006/main" w:rsidRPr="00532D6C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iCs/>
          <w:color w:val="000000"/>
          <w:sz w:val="21"/>
          <w:szCs w:val="21"/>
          <w:lang w:val="en-US"/>
        </w:rPr>
        <w:t xml:space="preserve">и:</w:t>
      </w:r>
      <w:proofErr xmlns:w="http://schemas.openxmlformats.org/wordprocessingml/2006/main" w:type="gramEnd"/>
      <w:r xmlns:w="http://schemas.openxmlformats.org/wordprocessingml/2006/main" w:rsidRPr="00532D6C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1"/>
          <w:szCs w:val="21"/>
          <w:lang w:val="en-US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1"/>
          <w:szCs w:val="21"/>
          <w:lang w:val="en-US"/>
        </w:rPr>
        <w:t xml:space="preserve">сторона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1"/>
          <w:szCs w:val="21"/>
          <w:lang w:val="hy-AM"/>
        </w:rPr>
        <w:t xml:space="preserve">основа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1"/>
          <w:szCs w:val="21"/>
          <w:lang w:val="hy-AM"/>
        </w:rPr>
        <w:t xml:space="preserve">принятие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1"/>
          <w:szCs w:val="21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1"/>
          <w:szCs w:val="21"/>
          <w:lang w:val="hy-AM"/>
        </w:rPr>
        <w:t xml:space="preserve">производительность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1"/>
          <w:szCs w:val="21"/>
          <w:lang w:val="hy-AM"/>
        </w:rPr>
        <w:t xml:space="preserve">касательно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   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"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  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»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   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"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             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»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20:00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1"/>
          <w:szCs w:val="21"/>
          <w:lang w:val="hy-AM"/>
        </w:rPr>
        <w:t xml:space="preserve">в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1"/>
          <w:szCs w:val="21"/>
          <w:lang w:val="hy-AM"/>
        </w:rPr>
        <w:t xml:space="preserve">вне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1"/>
          <w:szCs w:val="21"/>
          <w:lang w:val="hy-AM"/>
        </w:rPr>
        <w:t xml:space="preserve">написано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N___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1"/>
          <w:szCs w:val="21"/>
          <w:lang w:val="hy-AM"/>
        </w:rPr>
        <w:t xml:space="preserve">аккаунт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1"/>
          <w:szCs w:val="21"/>
          <w:lang w:val="hy-AM"/>
        </w:rPr>
        <w:t xml:space="preserve">счет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1"/>
          <w:szCs w:val="21"/>
          <w:lang w:val="es-ES"/>
        </w:rPr>
        <w:t xml:space="preserve">был 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выставлен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1"/>
          <w:szCs w:val="21"/>
          <w:lang w:val="es-ES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1"/>
          <w:szCs w:val="21"/>
          <w:lang w:val="es-ES"/>
        </w:rPr>
        <w:t xml:space="preserve">запись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1"/>
          <w:szCs w:val="21"/>
          <w:lang w:val="es-ES"/>
        </w:rPr>
        <w:t xml:space="preserve">из следующего:</w:t>
      </w:r>
      <w:r xmlns:w="http://schemas.openxmlformats.org/wordprocessingml/2006/main"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1"/>
          <w:szCs w:val="21"/>
          <w:lang w:val="es-ES"/>
        </w:rPr>
        <w:t xml:space="preserve">о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iCs/>
          <w:color w:val="000000"/>
          <w:sz w:val="21"/>
          <w:szCs w:val="21"/>
          <w:lang w:val="en-US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iCs/>
          <w:color w:val="000000"/>
          <w:sz w:val="21"/>
          <w:szCs w:val="21"/>
          <w:lang w:val="en-US"/>
        </w:rPr>
        <w:t xml:space="preserve">в пределах</w:t>
      </w:r>
      <w:r xmlns:w="http://schemas.openxmlformats.org/wordprocessingml/2006/main" w:rsidRPr="00532D6C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es-ES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proofErr xmlns:w="http://schemas.openxmlformats.org/wordprocessingml/2006/main" w:type="gramStart"/>
      <w:r xmlns:w="http://schemas.openxmlformats.org/wordprocessingml/2006/main"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es-ES"/>
        </w:rPr>
        <w:t xml:space="preserve">сторона</w:t>
      </w:r>
      <w:r xmlns:w="http://schemas.openxmlformats.org/wordprocessingml/2006/main"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 </w:t>
      </w:r>
      <w:r xmlns:w="http://schemas.openxmlformats.org/wordprocessingml/2006/main" w:rsidRPr="00532D6C">
        <w:rPr>
          <w:rFonts w:ascii="GHEA Grapalat" w:eastAsia="Times New Roman" w:hAnsi="GHEA Grapalat" w:cs="Arial"/>
          <w:iCs/>
          <w:color w:val="000000"/>
          <w:sz w:val="21"/>
          <w:szCs w:val="21"/>
          <w:lang w:val="en-US"/>
        </w:rPr>
        <w:t xml:space="preserve">поставлять</w:t>
      </w:r>
      <w:proofErr xmlns:w="http://schemas.openxmlformats.org/wordprocessingml/2006/main" w:type="gramEnd"/>
      <w:r xmlns:w="http://schemas.openxmlformats.org/wordprocessingml/2006/main" w:rsidRPr="00532D6C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iCs/>
          <w:color w:val="000000"/>
          <w:sz w:val="21"/>
          <w:szCs w:val="21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iCs/>
          <w:color w:val="000000"/>
          <w:sz w:val="21"/>
          <w:szCs w:val="21"/>
          <w:lang w:val="en-US"/>
        </w:rPr>
        <w:t xml:space="preserve">следующее:</w:t>
      </w:r>
      <w:r xmlns:w="http://schemas.openxmlformats.org/wordprocessingml/2006/main" w:rsidRPr="00532D6C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iCs/>
          <w:color w:val="000000"/>
          <w:sz w:val="21"/>
          <w:szCs w:val="21"/>
          <w:lang w:val="en-US"/>
        </w:rPr>
        <w:t xml:space="preserve">продукты: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hy-AM"/>
        </w:rPr>
      </w:pPr>
    </w:p>
    <w:tbl>
      <w:tblPr>
        <w:tblW w:w="107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"/>
        <w:gridCol w:w="1173"/>
        <w:gridCol w:w="1440"/>
        <w:gridCol w:w="1800"/>
        <w:gridCol w:w="1116"/>
        <w:gridCol w:w="1842"/>
        <w:gridCol w:w="1134"/>
        <w:gridCol w:w="1168"/>
        <w:gridCol w:w="675"/>
      </w:tblGrid>
      <w:tr w:rsidR="00532D6C" w:rsidRPr="00532D6C" w:rsidTr="00532D6C">
        <w:trPr>
          <w:jc w:val="right"/>
        </w:trPr>
        <w:tc>
          <w:tcPr>
            <w:tcW w:w="357" w:type="dxa"/>
            <w:vMerge w:val="restart"/>
            <w:shd w:val="clear" w:color="auto" w:fill="auto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Н:</w:t>
            </w:r>
          </w:p>
        </w:tc>
        <w:tc>
          <w:tcPr>
            <w:tcW w:w="10348" w:type="dxa"/>
            <w:gridSpan w:val="8"/>
            <w:shd w:val="clear" w:color="auto" w:fill="auto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Предоставил</w:t>
            </w:r>
            <w:r xmlns:w="http://schemas.openxmlformats.org/wordprocessingml/2006/main" w:rsidRPr="00532D6C">
              <w:rPr>
                <w:rFonts w:ascii="GHEA Grapalat" w:eastAsia="Times New Roman" w:hAnsi="GHEA Grapalat" w:cs="Courier New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товаров</w:t>
            </w:r>
          </w:p>
        </w:tc>
      </w:tr>
      <w:tr w:rsidR="00532D6C" w:rsidRPr="004C0DFD" w:rsidTr="00532D6C">
        <w:trPr>
          <w:jc w:val="right"/>
        </w:trPr>
        <w:tc>
          <w:tcPr>
            <w:tcW w:w="357" w:type="dxa"/>
            <w:vMerge/>
            <w:shd w:val="clear" w:color="auto" w:fill="auto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73" w:type="dxa"/>
            <w:vMerge w:val="restart"/>
            <w:shd w:val="clear" w:color="auto" w:fill="auto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имя: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технический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характеристика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кратко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эссе</w:t>
            </w:r>
          </w:p>
        </w:tc>
        <w:tc>
          <w:tcPr>
            <w:tcW w:w="2916" w:type="dxa"/>
            <w:gridSpan w:val="2"/>
            <w:shd w:val="clear" w:color="auto" w:fill="auto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количественный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индикатор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производительность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период</w:t>
            </w:r>
          </w:p>
        </w:tc>
        <w:tc>
          <w:tcPr>
            <w:tcW w:w="1168" w:type="dxa"/>
            <w:vMerge w:val="restart"/>
            <w:shd w:val="clear" w:color="auto" w:fill="auto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Оплата: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при условии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сумма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тысяча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AMD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</w:t>
            </w:r>
          </w:p>
        </w:tc>
        <w:tc>
          <w:tcPr>
            <w:tcW w:w="675" w:type="dxa"/>
            <w:vMerge w:val="restart"/>
            <w:shd w:val="clear" w:color="auto" w:fill="auto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Оплата: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срок сдачи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по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оплата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расписание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</w:t>
            </w:r>
          </w:p>
        </w:tc>
      </w:tr>
      <w:tr w:rsidR="00532D6C" w:rsidRPr="00532D6C" w:rsidTr="00532D6C">
        <w:trPr>
          <w:trHeight w:val="1105"/>
          <w:jc w:val="right"/>
        </w:trPr>
        <w:tc>
          <w:tcPr>
            <w:tcW w:w="35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в соответствии с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по контракту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одобренный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покупки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расписания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на самом деле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в соответствии с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по контракту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одобренный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покупки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расписания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на самом деле</w:t>
            </w:r>
          </w:p>
        </w:tc>
        <w:tc>
          <w:tcPr>
            <w:tcW w:w="11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</w:tr>
      <w:tr w:rsidR="00532D6C" w:rsidRPr="00532D6C" w:rsidTr="00532D6C">
        <w:trPr>
          <w:jc w:val="right"/>
        </w:trPr>
        <w:tc>
          <w:tcPr>
            <w:tcW w:w="357" w:type="dxa"/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</w:tr>
      <w:tr w:rsidR="00532D6C" w:rsidRPr="00532D6C" w:rsidTr="00532D6C">
        <w:trPr>
          <w:jc w:val="right"/>
        </w:trPr>
        <w:tc>
          <w:tcPr>
            <w:tcW w:w="357" w:type="dxa"/>
            <w:shd w:val="clear" w:color="auto" w:fill="auto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shd w:val="clear" w:color="auto" w:fill="auto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168" w:type="dxa"/>
            <w:shd w:val="clear" w:color="auto" w:fill="auto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675" w:type="dxa"/>
            <w:shd w:val="clear" w:color="auto" w:fill="auto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</w:tr>
    </w:tbl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iCs/>
          <w:color w:val="000000"/>
          <w:sz w:val="21"/>
          <w:szCs w:val="21"/>
          <w:lang w:val="es-ES"/>
        </w:rPr>
      </w:pPr>
      <w:r xmlns:w="http://schemas.openxmlformats.org/wordprocessingml/2006/main" w:rsidRPr="00532D6C">
        <w:rPr>
          <w:rFonts w:ascii="Courier New" w:eastAsia="Times New Roman" w:hAnsi="Courier New" w:cs="Courier New"/>
          <w:iCs/>
          <w:color w:val="000000"/>
          <w:sz w:val="21"/>
          <w:szCs w:val="21"/>
          <w:lang w:val="es-ES"/>
        </w:rPr>
        <w:t xml:space="preserve"> 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</w:pPr>
      <w:r xmlns:w="http://schemas.openxmlformats.org/wordprocessingml/2006/main" w:rsidRPr="00532D6C">
        <w:rPr>
          <w:rFonts w:ascii="Courier New" w:eastAsia="Times New Roman" w:hAnsi="Courier New" w:cs="Courier New"/>
          <w:iCs/>
          <w:color w:val="000000"/>
          <w:sz w:val="21"/>
          <w:szCs w:val="21"/>
          <w:lang w:val="es-ES"/>
        </w:rPr>
        <w:t xml:space="preserve"> </w:t>
      </w:r>
      <w:r xmlns:w="http://schemas.openxmlformats.org/wordprocessingml/2006/main"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hy-AM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en-US"/>
        </w:rPr>
        <w:t xml:space="preserve">протокол</w:t>
      </w:r>
      <w:r xmlns:w="http://schemas.openxmlformats.org/wordprocessingml/2006/main"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en-US"/>
        </w:rPr>
        <w:t xml:space="preserve">двусторонний</w:t>
      </w:r>
      <w:r xmlns:w="http://schemas.openxmlformats.org/wordprocessingml/2006/main"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hy-AM"/>
        </w:rPr>
        <w:t xml:space="preserve">подтверждение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hy-AM"/>
        </w:rPr>
        <w:t xml:space="preserve">для</w:t>
      </w:r>
      <w:r xmlns:w="http://schemas.openxmlformats.org/wordprocessingml/2006/main"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hy-AM"/>
        </w:rPr>
        <w:t xml:space="preserve">основа</w:t>
      </w:r>
      <w:r xmlns:w="http://schemas.openxmlformats.org/wordprocessingml/2006/main"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hy-AM"/>
        </w:rPr>
        <w:t xml:space="preserve">составил</w:t>
      </w:r>
      <w:r xmlns:w="http://schemas.openxmlformats.org/wordprocessingml/2006/main"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en-US"/>
        </w:rPr>
        <w:t xml:space="preserve">счет</w:t>
      </w:r>
      <w:r xmlns:w="http://schemas.openxmlformats.org/wordprocessingml/2006/main"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en-US"/>
        </w:rPr>
        <w:t xml:space="preserve">счет-фактура</w:t>
      </w:r>
      <w:r xmlns:w="http://schemas.openxmlformats.org/wordprocessingml/2006/main"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en-US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hy-AM"/>
        </w:rPr>
        <w:t xml:space="preserve">позитивный</w:t>
      </w:r>
      <w:r xmlns:w="http://schemas.openxmlformats.org/wordprocessingml/2006/main"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color w:val="000000"/>
          <w:sz w:val="21"/>
          <w:szCs w:val="21"/>
          <w:lang w:val="es-ES"/>
        </w:rPr>
        <w:t xml:space="preserve">заключение</w:t>
      </w:r>
      <w:r xmlns:w="http://schemas.openxmlformats.org/wordprocessingml/2006/main"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es-ES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es-ES"/>
        </w:rPr>
        <w:t xml:space="preserve">являются</w:t>
      </w:r>
      <w:r xmlns:w="http://schemas.openxmlformats.org/wordprocessingml/2006/main"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es-ES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es-ES"/>
        </w:rPr>
        <w:t xml:space="preserve">протокол</w:t>
      </w:r>
      <w:r xmlns:w="http://schemas.openxmlformats.org/wordprocessingml/2006/main"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es-ES"/>
        </w:rPr>
        <w:t xml:space="preserve">составляющая</w:t>
      </w:r>
      <w:r xmlns:w="http://schemas.openxmlformats.org/wordprocessingml/2006/main"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es-ES"/>
        </w:rPr>
        <w:t xml:space="preserve">часть</w:t>
      </w:r>
      <w:r xmlns:w="http://schemas.openxmlformats.org/wordprocessingml/2006/main"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es-ES"/>
        </w:rPr>
        <w:t xml:space="preserve">и:</w:t>
      </w:r>
      <w:r xmlns:w="http://schemas.openxmlformats.org/wordprocessingml/2006/main"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es-ES"/>
        </w:rPr>
        <w:t xml:space="preserve">прикрепил</w:t>
      </w:r>
      <w:r xmlns:w="http://schemas.openxmlformats.org/wordprocessingml/2006/main"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es-ES"/>
        </w:rPr>
        <w:t xml:space="preserve">являются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iCs/>
          <w:snapToGrid w:val="0"/>
          <w:color w:val="000000"/>
          <w:sz w:val="2"/>
          <w:szCs w:val="21"/>
          <w:lang w:val="es-ES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iCs/>
          <w:snapToGrid w:val="0"/>
          <w:color w:val="000000"/>
          <w:sz w:val="2"/>
          <w:szCs w:val="21"/>
          <w:lang w:val="es-ES"/>
        </w:rPr>
      </w:pPr>
      <w:r xmlns:w="http://schemas.openxmlformats.org/wordprocessingml/2006/main" w:rsidRPr="00532D6C">
        <w:rPr>
          <w:rFonts w:ascii="Courier New" w:eastAsia="Times New Roman" w:hAnsi="Courier New" w:cs="Courier New"/>
          <w:iCs/>
          <w:snapToGrid w:val="0"/>
          <w:color w:val="000000"/>
          <w:sz w:val="21"/>
          <w:szCs w:val="21"/>
          <w:lang w:val="es-ES"/>
        </w:rPr>
        <w:t xml:space="preserve"> </w:t>
      </w:r>
    </w:p>
    <w:tbl>
      <w:tblPr>
        <w:tblW w:w="9704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2"/>
        <w:gridCol w:w="4852"/>
      </w:tblGrid>
      <w:tr w:rsidR="00532D6C" w:rsidRPr="00532D6C" w:rsidTr="00532D6C">
        <w:trPr>
          <w:trHeight w:val="266"/>
          <w:tblCellSpacing w:w="7" w:type="dxa"/>
          <w:jc w:val="center"/>
        </w:trPr>
        <w:tc>
          <w:tcPr>
            <w:tcW w:w="0" w:type="auto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 xml:space="preserve">Продукт: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 xml:space="preserve">передал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 xml:space="preserve">Продукт: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 xml:space="preserve">принял</w:t>
            </w:r>
          </w:p>
        </w:tc>
      </w:tr>
      <w:tr w:rsidR="00532D6C" w:rsidRPr="00532D6C" w:rsidTr="00532D6C">
        <w:trPr>
          <w:trHeight w:val="473"/>
          <w:tblCellSpacing w:w="7" w:type="dxa"/>
          <w:jc w:val="center"/>
        </w:trPr>
        <w:tc>
          <w:tcPr>
            <w:tcW w:w="0" w:type="auto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  <w:t xml:space="preserve">___________________________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iCs/>
                <w:sz w:val="15"/>
                <w:szCs w:val="15"/>
                <w:lang w:val="en-US"/>
              </w:rPr>
              <w:t xml:space="preserve">подпись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  <w:t xml:space="preserve">___________________________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iCs/>
                <w:sz w:val="15"/>
                <w:szCs w:val="15"/>
                <w:lang w:val="en-US"/>
              </w:rPr>
              <w:t xml:space="preserve">подпись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 xml:space="preserve"> </w:t>
            </w:r>
          </w:p>
        </w:tc>
      </w:tr>
      <w:tr w:rsidR="00532D6C" w:rsidRPr="00532D6C" w:rsidTr="00532D6C">
        <w:trPr>
          <w:trHeight w:val="503"/>
          <w:tblCellSpacing w:w="7" w:type="dxa"/>
          <w:jc w:val="center"/>
        </w:trPr>
        <w:tc>
          <w:tcPr>
            <w:tcW w:w="0" w:type="auto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  <w:t xml:space="preserve">___________________________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iCs/>
                <w:sz w:val="15"/>
                <w:szCs w:val="15"/>
                <w:lang w:val="en-US"/>
              </w:rPr>
              <w:t xml:space="preserve">фамилия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iCs/>
                <w:sz w:val="15"/>
                <w:szCs w:val="15"/>
                <w:lang w:val="en-US"/>
              </w:rPr>
              <w:t xml:space="preserve">имя</w:t>
            </w:r>
          </w:p>
        </w:tc>
        <w:tc>
          <w:tcPr>
            <w:tcW w:w="0" w:type="auto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  <w:t xml:space="preserve">___________________________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iCs/>
                <w:sz w:val="15"/>
                <w:szCs w:val="15"/>
                <w:lang w:val="en-US"/>
              </w:rPr>
              <w:t xml:space="preserve">фамилия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iCs/>
                <w:sz w:val="15"/>
                <w:szCs w:val="15"/>
                <w:lang w:val="en-US"/>
              </w:rPr>
              <w:t xml:space="preserve">имя</w:t>
            </w:r>
          </w:p>
        </w:tc>
      </w:tr>
      <w:tr w:rsidR="00532D6C" w:rsidRPr="00532D6C" w:rsidTr="00532D6C">
        <w:trPr>
          <w:trHeight w:val="281"/>
          <w:tblCellSpacing w:w="7" w:type="dxa"/>
          <w:jc w:val="center"/>
        </w:trPr>
        <w:tc>
          <w:tcPr>
            <w:tcW w:w="0" w:type="auto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                            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 xml:space="preserve">К.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 xml:space="preserve">Т.</w:t>
            </w:r>
            <w:r xmlns:w="http://schemas.openxmlformats.org/wordprocessingml/2006/main" w:rsidRPr="00532D6C">
              <w:rPr>
                <w:rFonts w:ascii="Courier New" w:eastAsia="Times New Roman" w:hAnsi="Courier New" w:cs="Courier New"/>
                <w:iCs/>
                <w:color w:val="000000"/>
                <w:sz w:val="21"/>
                <w:szCs w:val="21"/>
                <w:lang w:val="en-US"/>
              </w:rPr>
              <w:t xml:space="preserve"> </w:t>
            </w:r>
            <w:r xmlns:w="http://schemas.openxmlformats.org/wordprocessingml/2006/main" w:rsidRPr="00532D6C">
              <w:rPr>
                <w:rFonts w:ascii="GHEA Grapalat" w:eastAsia="Times New Roman" w:hAnsi="GHEA Grapalat" w:cs="GHEA Grapalat"/>
                <w:iCs/>
                <w:color w:val="000000"/>
                <w:sz w:val="21"/>
                <w:szCs w:val="21"/>
                <w:lang w:val="en-US"/>
              </w:rPr>
              <w:t xml:space="preserve">                                                                                </w:t>
            </w:r>
          </w:p>
        </w:tc>
        <w:tc>
          <w:tcPr>
            <w:tcW w:w="0" w:type="auto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  <w:r xmlns:w="http://schemas.openxmlformats.org/wordprocessingml/2006/main" w:rsidRPr="00532D6C">
              <w:rPr>
                <w:rFonts w:ascii="Courier New" w:eastAsia="Times New Roman" w:hAnsi="Courier New" w:cs="Courier New"/>
                <w:iCs/>
                <w:color w:val="000000"/>
                <w:sz w:val="21"/>
                <w:szCs w:val="21"/>
                <w:lang w:val="en-US"/>
              </w:rPr>
              <w:t xml:space="preserve"> </w:t>
            </w:r>
            <w:r xmlns:w="http://schemas.openxmlformats.org/wordprocessingml/2006/main" w:rsidRPr="00532D6C">
              <w:rPr>
                <w:rFonts w:ascii="GHEA Grapalat" w:eastAsia="Times New Roman" w:hAnsi="GHEA Grapalat" w:cs="GHEA Grapalat"/>
                <w:iCs/>
                <w:color w:val="000000"/>
                <w:sz w:val="21"/>
                <w:szCs w:val="21"/>
                <w:lang w:val="en-US"/>
              </w:rPr>
              <w:t xml:space="preserve">                                   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 xml:space="preserve">К.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 xml:space="preserve">Т.</w:t>
            </w:r>
          </w:p>
        </w:tc>
      </w:tr>
    </w:tbl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pt-BR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en-U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Приложение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3.1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pt-BR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«»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20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лет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запечатанный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pt-BR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         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с кодом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pt-BR"/>
        </w:rPr>
        <w:t xml:space="preserve">контракта</w:t>
      </w:r>
    </w:p>
    <w:p w:rsidR="00532D6C" w:rsidRPr="00532D6C" w:rsidRDefault="00532D6C" w:rsidP="00106D44">
      <w:pPr>
        <w:tabs>
          <w:tab w:val="left" w:pos="360"/>
          <w:tab w:val="left" w:pos="426"/>
          <w:tab w:val="left" w:pos="540"/>
        </w:tabs>
        <w:spacing w:after="0" w:line="24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en-US"/>
        </w:rPr>
      </w:pPr>
    </w:p>
    <w:p w:rsidR="00532D6C" w:rsidRPr="00532D6C" w:rsidRDefault="00532D6C" w:rsidP="00106D44">
      <w:pPr>
        <w:tabs>
          <w:tab w:val="left" w:pos="360"/>
          <w:tab w:val="left" w:pos="426"/>
          <w:tab w:val="left" w:pos="540"/>
        </w:tabs>
        <w:spacing w:after="0" w:line="24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sz w:val="24"/>
          <w:szCs w:val="24"/>
          <w:lang w:val="en-US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Cs/>
          <w:sz w:val="18"/>
          <w:szCs w:val="18"/>
          <w:lang w:val="en-U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bCs/>
          <w:sz w:val="18"/>
          <w:szCs w:val="18"/>
          <w:lang w:val="en-US"/>
        </w:rPr>
        <w:t xml:space="preserve">АКТ </w:t>
      </w:r>
      <w:r xmlns:w="http://schemas.openxmlformats.org/wordprocessingml/2006/main" w:rsidRPr="00532D6C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Н:</w:t>
      </w:r>
      <w:r xmlns:w="http://schemas.openxmlformats.org/wordprocessingml/2006/main" w:rsidRPr="00532D6C">
        <w:rPr>
          <w:rFonts w:ascii="GHEA Grapalat" w:eastAsia="Times New Roman" w:hAnsi="GHEA Grapalat" w:cs="Sylfaen"/>
          <w:bCs/>
          <w:sz w:val="18"/>
          <w:szCs w:val="18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          </w:t>
      </w:r>
    </w:p>
    <w:p w:rsidR="00532D6C" w:rsidRPr="00532D6C" w:rsidRDefault="00532D6C" w:rsidP="00106D44">
      <w:pPr xmlns:w="http://schemas.openxmlformats.org/wordprocessingml/2006/main">
        <w:tabs>
          <w:tab w:val="left" w:pos="360"/>
          <w:tab w:val="left" w:pos="426"/>
          <w:tab w:val="left" w:pos="540"/>
          <w:tab w:val="left" w:pos="2250"/>
        </w:tabs>
        <w:spacing w:after="0" w:line="240" w:lineRule="auto"/>
        <w:jc w:val="center"/>
        <w:rPr>
          <w:rFonts w:ascii="GHEA Grapalat" w:eastAsia="Times New Roman" w:hAnsi="GHEA Grapalat" w:cs="Sylfaen"/>
          <w:bCs/>
          <w:sz w:val="18"/>
          <w:szCs w:val="18"/>
          <w:lang w:val="en-US"/>
        </w:rPr>
      </w:pPr>
      <w:proofErr xmlns:w="http://schemas.openxmlformats.org/wordprocessingml/2006/main" w:type="gramStart"/>
      <w:r xmlns:w="http://schemas.openxmlformats.org/wordprocessingml/2006/main" w:rsidRPr="00532D6C">
        <w:rPr>
          <w:rFonts w:ascii="GHEA Grapalat" w:eastAsia="Times New Roman" w:hAnsi="GHEA Grapalat" w:cs="Arial"/>
          <w:bCs/>
          <w:sz w:val="18"/>
          <w:szCs w:val="18"/>
          <w:lang w:val="en-US"/>
        </w:rPr>
        <w:t xml:space="preserve">контракта</w:t>
      </w:r>
      <w:proofErr xmlns:w="http://schemas.openxmlformats.org/wordprocessingml/2006/main" w:type="gramEnd"/>
      <w:r xmlns:w="http://schemas.openxmlformats.org/wordprocessingml/2006/main" w:rsidRPr="00532D6C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Cs/>
          <w:sz w:val="18"/>
          <w:szCs w:val="18"/>
          <w:lang w:val="en-US"/>
        </w:rPr>
        <w:t xml:space="preserve">результат</w:t>
      </w:r>
      <w:r xmlns:w="http://schemas.openxmlformats.org/wordprocessingml/2006/main" w:rsidRPr="00532D6C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Cs/>
          <w:sz w:val="18"/>
          <w:szCs w:val="18"/>
          <w:lang w:val="en-US"/>
        </w:rPr>
        <w:t xml:space="preserve">Покупателю</w:t>
      </w:r>
      <w:r xmlns:w="http://schemas.openxmlformats.org/wordprocessingml/2006/main" w:rsidRPr="00532D6C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Cs/>
          <w:sz w:val="18"/>
          <w:szCs w:val="18"/>
          <w:lang w:val="en-US"/>
        </w:rPr>
        <w:t xml:space="preserve">доставить</w:t>
      </w:r>
      <w:r xmlns:w="http://schemas.openxmlformats.org/wordprocessingml/2006/main" w:rsidRPr="00532D6C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Cs/>
          <w:sz w:val="18"/>
          <w:szCs w:val="18"/>
          <w:lang w:val="en-US"/>
        </w:rPr>
        <w:t xml:space="preserve">факт</w:t>
      </w:r>
      <w:r xmlns:w="http://schemas.openxmlformats.org/wordprocessingml/2006/main" w:rsidRPr="00532D6C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Cs/>
          <w:sz w:val="18"/>
          <w:szCs w:val="18"/>
          <w:lang w:val="en-US"/>
        </w:rPr>
        <w:t xml:space="preserve">исправить</w:t>
      </w:r>
      <w:r xmlns:w="http://schemas.openxmlformats.org/wordprocessingml/2006/main" w:rsidRPr="00532D6C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bCs/>
          <w:sz w:val="18"/>
          <w:szCs w:val="18"/>
          <w:lang w:val="en-US"/>
        </w:rPr>
        <w:t xml:space="preserve">касательно</w:t>
      </w:r>
      <w:r xmlns:w="http://schemas.openxmlformats.org/wordprocessingml/2006/main" w:rsidRPr="00532D6C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                                                                                                                              </w:t>
      </w: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/>
          <w:bCs/>
          <w:sz w:val="18"/>
          <w:szCs w:val="18"/>
          <w:lang w:val="en-US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                                                                                                                       </w:t>
      </w:r>
    </w:p>
    <w:p w:rsidR="00532D6C" w:rsidRPr="00532D6C" w:rsidRDefault="00532D6C" w:rsidP="00106D44">
      <w:pPr>
        <w:tabs>
          <w:tab w:val="left" w:pos="360"/>
          <w:tab w:val="left" w:pos="426"/>
          <w:tab w:val="left" w:pos="540"/>
        </w:tabs>
        <w:spacing w:after="0" w:line="240" w:lineRule="auto"/>
        <w:rPr>
          <w:rFonts w:ascii="GHEA Grapalat" w:eastAsia="Times New Roman" w:hAnsi="GHEA Grapalat" w:cs="Sylfaen"/>
          <w:sz w:val="18"/>
          <w:lang w:val="en-US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360"/>
          <w:tab w:val="left" w:pos="426"/>
          <w:tab w:val="left" w:pos="540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en-US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записано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это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 xml:space="preserve">       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далее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Покупатель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)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и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 xmlns:w="http://schemas.openxmlformats.org/wordprocessingml/2006/main"/>
      </w:r>
    </w:p>
    <w:p w:rsidR="00532D6C" w:rsidRPr="00532D6C" w:rsidRDefault="00532D6C" w:rsidP="00106D44">
      <w:pPr xmlns:w="http://schemas.openxmlformats.org/wordprocessingml/2006/main">
        <w:tabs>
          <w:tab w:val="left" w:pos="360"/>
          <w:tab w:val="left" w:pos="426"/>
          <w:tab w:val="left" w:pos="540"/>
        </w:tabs>
        <w:spacing w:after="0" w:line="240" w:lineRule="auto"/>
        <w:jc w:val="both"/>
        <w:rPr>
          <w:rFonts w:ascii="GHEA Grapalat" w:eastAsia="Times New Roman" w:hAnsi="GHEA Grapalat" w:cs="Sylfaen"/>
          <w:sz w:val="12"/>
          <w:szCs w:val="16"/>
          <w:lang w:val="en-US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12"/>
          <w:szCs w:val="16"/>
          <w:lang w:val="en-US"/>
        </w:rPr>
        <w:t xml:space="preserve">Покупатель:</w:t>
      </w:r>
      <w:r xmlns:w="http://schemas.openxmlformats.org/wordprocessingml/2006/main" w:rsidRPr="00532D6C">
        <w:rPr>
          <w:rFonts w:ascii="GHEA Grapalat" w:eastAsia="Times New Roman" w:hAnsi="GHEA Grapalat" w:cs="Sylfaen"/>
          <w:sz w:val="12"/>
          <w:szCs w:val="16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2"/>
          <w:szCs w:val="16"/>
          <w:lang w:val="en-US"/>
        </w:rPr>
        <w:t xml:space="preserve">имя:</w:t>
      </w:r>
      <w:r xmlns:w="http://schemas.openxmlformats.org/wordprocessingml/2006/main" w:rsidRPr="00532D6C">
        <w:rPr>
          <w:rFonts w:ascii="GHEA Grapalat" w:eastAsia="Times New Roman" w:hAnsi="GHEA Grapalat" w:cs="Sylfaen"/>
          <w:sz w:val="12"/>
          <w:szCs w:val="16"/>
          <w:lang w:val="en-US"/>
        </w:rPr>
        <w:t xml:space="preserve">     </w:t>
      </w:r>
      <w:r xmlns:w="http://schemas.openxmlformats.org/wordprocessingml/2006/main" w:rsidRPr="00532D6C">
        <w:rPr>
          <w:rFonts w:ascii="GHEA Grapalat" w:eastAsia="Times New Roman" w:hAnsi="GHEA Grapalat" w:cs="Sylfaen"/>
          <w:sz w:val="12"/>
          <w:szCs w:val="16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12"/>
          <w:szCs w:val="16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12"/>
          <w:szCs w:val="16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12"/>
          <w:szCs w:val="16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12"/>
          <w:szCs w:val="16"/>
          <w:lang w:val="en-US"/>
        </w:rPr>
        <w:t xml:space="preserve">      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12"/>
          <w:szCs w:val="16"/>
          <w:lang w:val="en-US"/>
        </w:rPr>
        <w:t xml:space="preserve">Продавец:</w:t>
      </w:r>
      <w:r xmlns:w="http://schemas.openxmlformats.org/wordprocessingml/2006/main" w:rsidRPr="00532D6C">
        <w:rPr>
          <w:rFonts w:ascii="GHEA Grapalat" w:eastAsia="Times New Roman" w:hAnsi="GHEA Grapalat" w:cs="Sylfaen"/>
          <w:sz w:val="12"/>
          <w:szCs w:val="16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2"/>
          <w:szCs w:val="16"/>
          <w:lang w:val="en-US"/>
        </w:rPr>
        <w:t xml:space="preserve">имя:</w:t>
      </w:r>
      <w:r xmlns:w="http://schemas.openxmlformats.org/wordprocessingml/2006/main" w:rsidRPr="00532D6C">
        <w:rPr>
          <w:rFonts w:ascii="GHEA Grapalat" w:eastAsia="Times New Roman" w:hAnsi="GHEA Grapalat" w:cs="Sylfaen"/>
          <w:sz w:val="12"/>
          <w:szCs w:val="16"/>
          <w:lang w:val="en-US"/>
        </w:rPr>
        <w:tab xmlns:w="http://schemas.openxmlformats.org/wordprocessingml/2006/main"/>
      </w:r>
    </w:p>
    <w:p w:rsidR="00532D6C" w:rsidRPr="00532D6C" w:rsidRDefault="00532D6C" w:rsidP="00106D44">
      <w:pPr xmlns:w="http://schemas.openxmlformats.org/wordprocessingml/2006/main">
        <w:tabs>
          <w:tab w:val="left" w:pos="360"/>
          <w:tab w:val="left" w:pos="426"/>
          <w:tab w:val="left" w:pos="540"/>
        </w:tabs>
        <w:spacing w:after="0" w:line="240" w:lineRule="auto"/>
        <w:ind w:right="-360"/>
        <w:jc w:val="both"/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далее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Продавец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между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20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чтобы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запечатанный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N: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 xmlns:w="http://schemas.openxmlformats.org/wordprocessingml/2006/main"/>
      </w:r>
    </w:p>
    <w:p w:rsidR="00532D6C" w:rsidRPr="00532D6C" w:rsidRDefault="00532D6C" w:rsidP="00106D44">
      <w:pPr xmlns:w="http://schemas.openxmlformats.org/wordprocessingml/2006/main">
        <w:tabs>
          <w:tab w:val="left" w:pos="360"/>
          <w:tab w:val="left" w:pos="426"/>
          <w:tab w:val="left" w:pos="540"/>
        </w:tabs>
        <w:spacing w:after="0" w:line="240" w:lineRule="auto"/>
        <w:ind w:right="-360"/>
        <w:jc w:val="both"/>
        <w:rPr>
          <w:rFonts w:ascii="GHEA Grapalat" w:eastAsia="Times New Roman" w:hAnsi="GHEA Grapalat" w:cs="Sylfaen"/>
          <w:sz w:val="12"/>
          <w:szCs w:val="16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Arial"/>
          <w:sz w:val="12"/>
          <w:szCs w:val="16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12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2"/>
          <w:szCs w:val="16"/>
          <w:lang w:val="hy-AM"/>
        </w:rPr>
        <w:t xml:space="preserve">уплотнение</w:t>
      </w:r>
      <w:r xmlns:w="http://schemas.openxmlformats.org/wordprocessingml/2006/main" w:rsidRPr="00532D6C">
        <w:rPr>
          <w:rFonts w:ascii="GHEA Grapalat" w:eastAsia="Times New Roman" w:hAnsi="GHEA Grapalat" w:cs="Sylfaen"/>
          <w:sz w:val="12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2"/>
          <w:szCs w:val="16"/>
          <w:lang w:val="hy-AM"/>
        </w:rPr>
        <w:t xml:space="preserve">дата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12"/>
          <w:szCs w:val="16"/>
          <w:lang w:val="hy-AM"/>
        </w:rPr>
        <w:t xml:space="preserve">      </w:t>
      </w:r>
      <w:r xmlns:w="http://schemas.openxmlformats.org/wordprocessingml/2006/main" w:rsidRPr="00532D6C">
        <w:rPr>
          <w:rFonts w:ascii="GHEA Grapalat" w:eastAsia="Times New Roman" w:hAnsi="GHEA Grapalat" w:cs="Arial"/>
          <w:sz w:val="12"/>
          <w:szCs w:val="16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12"/>
          <w:szCs w:val="16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12"/>
          <w:szCs w:val="16"/>
          <w:lang w:val="hy-AM"/>
        </w:rPr>
        <w:t xml:space="preserve">число</w:t>
      </w:r>
      <w:r xmlns:w="http://schemas.openxmlformats.org/wordprocessingml/2006/main" w:rsidRPr="00532D6C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</w:p>
    <w:p w:rsidR="00532D6C" w:rsidRPr="00532D6C" w:rsidRDefault="00532D6C" w:rsidP="00106D44">
      <w:pPr xmlns:w="http://schemas.openxmlformats.org/wordprocessingml/2006/main">
        <w:tabs>
          <w:tab w:val="left" w:pos="360"/>
          <w:tab w:val="left" w:pos="426"/>
          <w:tab w:val="left" w:pos="540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в пределах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Продавцу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20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лет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чтобы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сдача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приемка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цель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Покупателю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передал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ниже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продукты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:rsidR="00532D6C" w:rsidRPr="00532D6C" w:rsidRDefault="00532D6C" w:rsidP="00106D44">
      <w:pPr>
        <w:tabs>
          <w:tab w:val="left" w:pos="426"/>
          <w:tab w:val="left" w:pos="2972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ab/>
      </w:r>
    </w:p>
    <w:tbl>
      <w:tblPr>
        <w:tblW w:w="7698" w:type="dxa"/>
        <w:tblInd w:w="1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52"/>
        <w:gridCol w:w="2062"/>
        <w:gridCol w:w="1784"/>
      </w:tblGrid>
      <w:tr w:rsidR="00532D6C" w:rsidRPr="00532D6C" w:rsidTr="00532D6C">
        <w:trPr>
          <w:trHeight w:val="273"/>
        </w:trPr>
        <w:tc>
          <w:tcPr>
            <w:tcW w:w="7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val="en-US" w:eastAsia="ru-RU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Cs/>
                <w:sz w:val="18"/>
                <w:szCs w:val="18"/>
                <w:lang w:val="en-US" w:eastAsia="ru-RU"/>
              </w:rPr>
              <w:t xml:space="preserve">Продукт:</w:t>
            </w:r>
          </w:p>
        </w:tc>
      </w:tr>
      <w:tr w:rsidR="00532D6C" w:rsidRPr="00532D6C" w:rsidTr="00532D6C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имя: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измерение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единица</w:t>
            </w:r>
            <w:r xmlns:w="http://schemas.openxmlformats.org/wordprocessingml/2006/main" w:rsidRPr="00532D6C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сумма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(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фактическая </w:t>
            </w:r>
            <w:r xmlns:w="http://schemas.openxmlformats.org/wordprocessingml/2006/main"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)</w:t>
            </w:r>
          </w:p>
        </w:tc>
      </w:tr>
      <w:tr w:rsidR="00532D6C" w:rsidRPr="00532D6C" w:rsidTr="00532D6C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</w:tr>
      <w:tr w:rsidR="00532D6C" w:rsidRPr="00532D6C" w:rsidTr="00532D6C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</w:tr>
    </w:tbl>
    <w:p w:rsidR="00532D6C" w:rsidRPr="00532D6C" w:rsidRDefault="00532D6C" w:rsidP="00106D44">
      <w:pPr>
        <w:tabs>
          <w:tab w:val="left" w:pos="360"/>
          <w:tab w:val="left" w:pos="426"/>
          <w:tab w:val="left" w:pos="540"/>
        </w:tabs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en-US" w:eastAsia="ru-RU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360"/>
          <w:tab w:val="left" w:pos="426"/>
          <w:tab w:val="left" w:pos="540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en-U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Подарок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акт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составил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по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2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экземпляра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каждый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в сторону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предоставил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по одному каждый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4"/>
          <w:lang w:val="en-US"/>
        </w:rPr>
        <w:t xml:space="preserve">например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​</w:t>
      </w:r>
    </w:p>
    <w:p w:rsidR="00532D6C" w:rsidRPr="00532D6C" w:rsidRDefault="00532D6C" w:rsidP="00106D44">
      <w:pPr>
        <w:tabs>
          <w:tab w:val="left" w:pos="360"/>
          <w:tab w:val="left" w:pos="426"/>
          <w:tab w:val="left" w:pos="540"/>
        </w:tabs>
        <w:spacing w:after="0" w:line="240" w:lineRule="auto"/>
        <w:rPr>
          <w:rFonts w:ascii="GHEA Grapalat" w:eastAsia="Times New Roman" w:hAnsi="GHEA Grapalat" w:cs="Sylfaen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sz w:val="14"/>
          <w:szCs w:val="1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lang w:val="hy-AM"/>
        </w:rPr>
      </w:pPr>
    </w:p>
    <w:p w:rsidR="00532D6C" w:rsidRPr="00532D6C" w:rsidRDefault="00532D6C" w:rsidP="00106D44">
      <w:pPr xmlns:w="http://schemas.openxmlformats.org/wordprocessingml/2006/main"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lang w:val="en-US"/>
        </w:rPr>
      </w:pPr>
      <w:r xmlns:w="http://schemas.openxmlformats.org/wordprocessingml/2006/main" w:rsidRPr="00532D6C">
        <w:rPr>
          <w:rFonts w:ascii="GHEA Grapalat" w:eastAsia="Times New Roman" w:hAnsi="GHEA Grapalat" w:cs="Arial"/>
          <w:lang w:val="en-US"/>
        </w:rPr>
        <w:t xml:space="preserve">СТОРОНЫ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lang w:val="en-US"/>
        </w:rPr>
      </w:pPr>
    </w:p>
    <w:p w:rsidR="00532D6C" w:rsidRPr="00532D6C" w:rsidRDefault="00532D6C" w:rsidP="00106D44">
      <w:pPr>
        <w:tabs>
          <w:tab w:val="left" w:pos="360"/>
          <w:tab w:val="left" w:pos="426"/>
          <w:tab w:val="left" w:pos="540"/>
        </w:tabs>
        <w:spacing w:after="0" w:line="240" w:lineRule="auto"/>
        <w:rPr>
          <w:rFonts w:ascii="GHEA Grapalat" w:eastAsia="Times New Roman" w:hAnsi="GHEA Grapalat" w:cs="Sylfaen"/>
          <w:lang w:val="en-US"/>
        </w:rPr>
      </w:pPr>
    </w:p>
    <w:p w:rsidR="00532D6C" w:rsidRPr="00532D6C" w:rsidRDefault="00532D6C" w:rsidP="00106D44">
      <w:pPr>
        <w:tabs>
          <w:tab w:val="left" w:pos="360"/>
          <w:tab w:val="left" w:pos="426"/>
          <w:tab w:val="left" w:pos="540"/>
        </w:tabs>
        <w:spacing w:after="0" w:line="240" w:lineRule="auto"/>
        <w:rPr>
          <w:rFonts w:ascii="GHEA Grapalat" w:eastAsia="Times New Roman" w:hAnsi="GHEA Grapalat" w:cs="Sylfaen"/>
          <w:lang w:val="en-US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5223"/>
      </w:tblGrid>
      <w:tr w:rsidR="00532D6C" w:rsidRPr="00532D6C" w:rsidTr="00532D6C">
        <w:tc>
          <w:tcPr>
            <w:tcW w:w="4785" w:type="dxa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360"/>
                <w:tab w:val="left" w:pos="426"/>
                <w:tab w:val="left" w:pos="540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lang w:val="en-US" w:eastAsia="ru-RU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lang w:val="en-US"/>
              </w:rPr>
              <w:t xml:space="preserve">Доставленный</w:t>
            </w:r>
          </w:p>
        </w:tc>
        <w:tc>
          <w:tcPr>
            <w:tcW w:w="5223" w:type="dxa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360"/>
                <w:tab w:val="left" w:pos="426"/>
                <w:tab w:val="left" w:pos="540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lang w:val="en-US" w:eastAsia="ru-RU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Sylfaen"/>
                <w:b/>
                <w:bCs/>
                <w:lang w:val="en-US"/>
              </w:rPr>
              <w:t xml:space="preserve">       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b/>
                <w:bCs/>
                <w:lang w:val="en-US"/>
              </w:rPr>
              <w:t xml:space="preserve">Принял</w:t>
            </w:r>
          </w:p>
        </w:tc>
      </w:tr>
    </w:tbl>
    <w:p w:rsidR="00532D6C" w:rsidRPr="00532D6C" w:rsidRDefault="00532D6C" w:rsidP="00106D44">
      <w:pPr xmlns:w="http://schemas.openxmlformats.org/wordprocessingml/2006/main">
        <w:tabs>
          <w:tab w:val="left" w:pos="360"/>
          <w:tab w:val="left" w:pos="426"/>
          <w:tab w:val="left" w:pos="540"/>
        </w:tabs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en-US" w:eastAsia="ru-RU"/>
        </w:rPr>
      </w:pP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n-US" w:eastAsia="ru-RU"/>
        </w:rPr>
        <w:t xml:space="preserve">                                                                                                  </w:t>
      </w:r>
      <w:proofErr xmlns:w="http://schemas.openxmlformats.org/wordprocessingml/2006/main" w:type="gramStart"/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 w:eastAsia="ru-RU"/>
        </w:rPr>
        <w:t xml:space="preserve">приложение</w:t>
      </w:r>
      <w:proofErr xmlns:w="http://schemas.openxmlformats.org/wordprocessingml/2006/main" w:type="gramEnd"/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n-U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 w:eastAsia="ru-RU"/>
        </w:rPr>
        <w:t xml:space="preserve">разработанный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n-US" w:eastAsia="ru-RU"/>
        </w:rPr>
        <w:t xml:space="preserve"> </w:t>
      </w:r>
      <w:r xmlns:w="http://schemas.openxmlformats.org/wordprocessingml/2006/main" w:rsidRPr="00532D6C">
        <w:rPr>
          <w:rFonts w:ascii="GHEA Grapalat" w:eastAsia="Times New Roman" w:hAnsi="GHEA Grapalat" w:cs="Arial"/>
          <w:sz w:val="20"/>
          <w:szCs w:val="20"/>
          <w:lang w:val="en-US" w:eastAsia="ru-RU"/>
        </w:rPr>
        <w:t xml:space="preserve">представитель </w:t>
      </w:r>
      <w:r xmlns:w="http://schemas.openxmlformats.org/wordprocessingml/2006/main" w:rsidRPr="00532D6C">
        <w:rPr>
          <w:rFonts w:ascii="GHEA Grapalat" w:eastAsia="Times New Roman" w:hAnsi="GHEA Grapalat" w:cs="Sylfaen"/>
          <w:sz w:val="20"/>
          <w:szCs w:val="20"/>
          <w:lang w:val="en-US" w:eastAsia="ru-RU"/>
        </w:rPr>
        <w:t xml:space="preserve">:</w:t>
      </w:r>
    </w:p>
    <w:p w:rsidR="00532D6C" w:rsidRPr="00532D6C" w:rsidRDefault="00532D6C" w:rsidP="00106D44">
      <w:pPr>
        <w:tabs>
          <w:tab w:val="left" w:pos="360"/>
          <w:tab w:val="left" w:pos="426"/>
          <w:tab w:val="left" w:pos="540"/>
        </w:tabs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en-US" w:eastAsia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4875"/>
      </w:tblGrid>
      <w:tr w:rsidR="00532D6C" w:rsidRPr="00532D6C" w:rsidTr="00532D6C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 xml:space="preserve">___________________________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color w:val="000000"/>
                <w:sz w:val="15"/>
                <w:szCs w:val="15"/>
                <w:lang w:val="en-US"/>
              </w:rPr>
              <w:t xml:space="preserve">фамилия </w:t>
            </w:r>
            <w:r xmlns:w="http://schemas.openxmlformats.org/wordprocessingml/2006/main" w:rsidRPr="00532D6C">
              <w:rPr>
                <w:rFonts w:ascii="GHEA Grapalat" w:eastAsia="Times New Roman" w:hAnsi="GHEA Grapalat" w:cs="GHEA Grapalat"/>
                <w:color w:val="000000"/>
                <w:sz w:val="15"/>
                <w:szCs w:val="15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color w:val="000000"/>
                <w:sz w:val="15"/>
                <w:szCs w:val="15"/>
                <w:lang w:val="en-US"/>
              </w:rPr>
              <w:t xml:space="preserve">имя</w:t>
            </w:r>
          </w:p>
        </w:tc>
        <w:tc>
          <w:tcPr>
            <w:tcW w:w="0" w:type="auto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 xml:space="preserve">___________________________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color w:val="000000"/>
                <w:sz w:val="15"/>
                <w:szCs w:val="15"/>
                <w:lang w:val="en-US"/>
              </w:rPr>
              <w:t xml:space="preserve">фамилия </w:t>
            </w:r>
            <w:r xmlns:w="http://schemas.openxmlformats.org/wordprocessingml/2006/main" w:rsidRPr="00532D6C">
              <w:rPr>
                <w:rFonts w:ascii="GHEA Grapalat" w:eastAsia="Times New Roman" w:hAnsi="GHEA Grapalat" w:cs="GHEA Grapalat"/>
                <w:color w:val="000000"/>
                <w:sz w:val="15"/>
                <w:szCs w:val="15"/>
                <w:lang w:val="en-US"/>
              </w:rPr>
              <w:t xml:space="preserve">, </w:t>
            </w:r>
            <w:r xmlns:w="http://schemas.openxmlformats.org/wordprocessingml/2006/main" w:rsidRPr="00532D6C">
              <w:rPr>
                <w:rFonts w:ascii="GHEA Grapalat" w:eastAsia="Times New Roman" w:hAnsi="GHEA Grapalat" w:cs="Arial"/>
                <w:color w:val="000000"/>
                <w:sz w:val="15"/>
                <w:szCs w:val="15"/>
                <w:lang w:val="en-US"/>
              </w:rPr>
              <w:t xml:space="preserve">имя</w:t>
            </w:r>
          </w:p>
        </w:tc>
      </w:tr>
      <w:tr w:rsidR="00532D6C" w:rsidRPr="00532D6C" w:rsidTr="00532D6C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 xml:space="preserve">___________________________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color w:val="000000"/>
                <w:sz w:val="15"/>
                <w:szCs w:val="15"/>
                <w:lang w:val="en-US"/>
              </w:rPr>
              <w:t xml:space="preserve">Подпись:</w:t>
            </w:r>
          </w:p>
        </w:tc>
        <w:tc>
          <w:tcPr>
            <w:tcW w:w="0" w:type="auto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 xml:space="preserve">___________________________</w:t>
            </w:r>
          </w:p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Arial"/>
                <w:color w:val="000000"/>
                <w:sz w:val="15"/>
                <w:szCs w:val="15"/>
                <w:lang w:val="en-US"/>
              </w:rPr>
              <w:t xml:space="preserve">подпись</w:t>
            </w:r>
          </w:p>
        </w:tc>
      </w:tr>
      <w:tr w:rsidR="00532D6C" w:rsidRPr="00532D6C" w:rsidTr="00532D6C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532D6C" w:rsidRPr="00532D6C" w:rsidRDefault="00532D6C" w:rsidP="00106D44">
            <w:pPr xmlns:w="http://schemas.openxmlformats.org/wordprocessingml/2006/main"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xmlns:w="http://schemas.openxmlformats.org/wordprocessingml/2006/main" w:rsidRPr="00532D6C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 xml:space="preserve">                              </w:t>
            </w:r>
          </w:p>
        </w:tc>
        <w:tc>
          <w:tcPr>
            <w:tcW w:w="0" w:type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  <w:sectPr w:rsidR="00532D6C" w:rsidRPr="00532D6C" w:rsidSect="00532D6C">
          <w:footnotePr>
            <w:pos w:val="beneathText"/>
          </w:footnotePr>
          <w:pgSz w:w="11906" w:h="16838" w:code="9"/>
          <w:pgMar w:top="720" w:right="662" w:bottom="533" w:left="1138" w:header="562" w:footer="562" w:gutter="0"/>
          <w:cols w:space="720"/>
        </w:sect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GHEA Grapalat"/>
          <w:lang w:val="hy-AM"/>
        </w:rPr>
      </w:pPr>
    </w:p>
    <w:p w:rsidR="0022569E" w:rsidRDefault="0022569E" w:rsidP="00106D44">
      <w:pPr>
        <w:tabs>
          <w:tab w:val="left" w:pos="426"/>
        </w:tabs>
      </w:pPr>
    </w:p>
    <w:sectPr w:rsidR="0022569E" w:rsidSect="00532D6C">
      <w:pgSz w:w="16838" w:h="11906" w:orient="landscape" w:code="9"/>
      <w:pgMar w:top="1138" w:right="720" w:bottom="662" w:left="533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2B1" w:rsidRDefault="001362B1" w:rsidP="00532D6C">
      <w:pPr>
        <w:spacing w:after="0" w:line="240" w:lineRule="auto"/>
      </w:pPr>
      <w:r>
        <w:separator/>
      </w:r>
    </w:p>
  </w:endnote>
  <w:endnote w:type="continuationSeparator" w:id="0">
    <w:p w:rsidR="001362B1" w:rsidRDefault="001362B1" w:rsidP="0053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Times New Roma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Franklin Gothic Medium Cond">
    <w:altName w:val="Arial Narrow"/>
    <w:charset w:val="CC"/>
    <w:family w:val="swiss"/>
    <w:pitch w:val="variable"/>
    <w:sig w:usb0="00000001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2B1" w:rsidRDefault="001362B1" w:rsidP="00532D6C">
      <w:pPr>
        <w:spacing w:after="0" w:line="240" w:lineRule="auto"/>
      </w:pPr>
      <w:r>
        <w:separator/>
      </w:r>
    </w:p>
  </w:footnote>
  <w:footnote w:type="continuationSeparator" w:id="0">
    <w:p w:rsidR="001362B1" w:rsidRDefault="001362B1" w:rsidP="00532D6C">
      <w:pPr>
        <w:spacing w:after="0" w:line="240" w:lineRule="auto"/>
      </w:pPr>
      <w:r>
        <w:continuationSeparator/>
      </w:r>
    </w:p>
  </w:footnote>
  <w:footnote w:id="1">
    <w:p w:rsidR="004C0DFD" w:rsidRPr="006265F4" w:rsidRDefault="004C0DFD" w:rsidP="00532D6C">
      <w:pPr xmlns:w="http://schemas.openxmlformats.org/wordprocessingml/2006/main">
        <w:pStyle w:val="af2"/>
        <w:jc w:val="both"/>
        <w:rPr>
          <w:lang w:val="en-US"/>
        </w:rPr>
      </w:pPr>
      <w:r xmlns:w="http://schemas.openxmlformats.org/wordprocessingml/2006/main">
        <w:rPr>
          <w:rFonts w:ascii="GHEA Grapalat" w:hAnsi="GHEA Grapalat"/>
          <w:i/>
          <w:sz w:val="16"/>
          <w:szCs w:val="16"/>
          <w:vertAlign w:val="superscript"/>
          <w:lang w:val="af-ZA" w:eastAsia="en-US"/>
        </w:rPr>
        <w:t xml:space="preserve">7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 w:eastAsia="en-US"/>
        </w:rPr>
        <w:t xml:space="preserve">Если настоящим приглашением не предусмотрено представление сведений о товарном знаке, фирменном наименовании, марке и наименовании производителя предлагаемой участником продукции, то подпункт «а также товарный знак, фирменное наименование, марка и наименование» производителя предлагаемого товара» удаляется </w:t>
      </w:r>
      <w:r xmlns:w="http://schemas.openxmlformats.org/wordprocessingml/2006/main">
        <w:rPr>
          <w:rFonts w:ascii="GHEA Grapalat" w:hAnsi="GHEA Grapalat"/>
          <w:i/>
          <w:sz w:val="16"/>
          <w:szCs w:val="16"/>
          <w:lang w:val="hy-AM" w:eastAsia="en-US"/>
        </w:rPr>
        <w:t xml:space="preserve">.</w:t>
      </w:r>
      <w:r xmlns:w="http://schemas.openxmlformats.org/wordprocessingml/2006/main" w:rsidRPr="00C01EE8">
        <w:rPr>
          <w:rFonts w:ascii="GHEA Grapalat" w:hAnsi="GHEA Grapalat" w:cs="Sylfaen"/>
          <w:lang w:val="hy-AM"/>
        </w:rPr>
        <w:t xml:space="preserve"> </w:t>
      </w:r>
      <w:r xmlns:w="http://schemas.openxmlformats.org/wordprocessingml/2006/main" w:rsidRPr="000B7538">
        <w:rPr>
          <w:rFonts w:ascii="GHEA Grapalat" w:hAnsi="GHEA Grapalat"/>
          <w:i/>
          <w:sz w:val="16"/>
          <w:szCs w:val="16"/>
          <w:lang w:val="af-ZA" w:eastAsia="en-US"/>
        </w:rPr>
        <w:t xml:space="preserve">При этом участник может представить продукцию, выпускаемую более чем одним производителем, а также продукцию с разными товарными знаками, торговыми марками и брендами.</w:t>
      </w:r>
    </w:p>
  </w:footnote>
  <w:footnote w:id="2">
    <w:p w:rsidR="004C0DFD" w:rsidRPr="00D60ADB" w:rsidRDefault="004C0DFD" w:rsidP="00532D6C">
      <w:pPr xmlns:w="http://schemas.openxmlformats.org/wordprocessingml/2006/main">
        <w:pStyle w:val="af2"/>
        <w:rPr>
          <w:lang w:val="en-US"/>
        </w:rPr>
      </w:pPr>
      <w:r xmlns:w="http://schemas.openxmlformats.org/wordprocessingml/2006/main" w:rsidRPr="006265F4">
        <w:rPr>
          <w:rStyle w:val="af6"/>
          <w:color w:val="FFFFFF"/>
        </w:rPr>
        <w:footnoteRef xmlns:w="http://schemas.openxmlformats.org/wordprocessingml/2006/main"/>
      </w:r>
      <w:r xmlns:w="http://schemas.openxmlformats.org/wordprocessingml/2006/main" w:rsidRPr="00D60ADB">
        <w:rPr>
          <w:lang w:val="en-US"/>
        </w:rPr>
        <w:t xml:space="preserve"> </w:t>
      </w:r>
      <w:r xmlns:w="http://schemas.openxmlformats.org/wordprocessingml/2006/main">
        <w:rPr>
          <w:vertAlign w:val="superscript"/>
          <w:lang w:val="en-US"/>
        </w:rPr>
        <w:t xml:space="preserve">10 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</w:rPr>
        <w:t xml:space="preserve">Определенных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</w:rPr>
        <w:t xml:space="preserve">работодателя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​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</w:rPr>
        <w:t xml:space="preserve">​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</w:rPr>
        <w:t xml:space="preserve">к 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:</w:t>
      </w:r>
    </w:p>
  </w:footnote>
  <w:footnote w:id="3">
    <w:p w:rsidR="004C0DFD" w:rsidRPr="006265F4" w:rsidRDefault="004C0DFD" w:rsidP="00532D6C">
      <w:pPr xmlns:w="http://schemas.openxmlformats.org/wordprocessingml/2006/main">
        <w:pStyle w:val="af2"/>
        <w:rPr>
          <w:rFonts w:ascii="Sylfaen" w:hAnsi="Sylfaen"/>
          <w:lang w:val="en-US"/>
        </w:rPr>
      </w:pPr>
      <w:r xmlns:w="http://schemas.openxmlformats.org/wordprocessingml/2006/main" w:rsidRPr="006265F4">
        <w:rPr>
          <w:rFonts w:ascii="GHEA Grapalat" w:hAnsi="GHEA Grapalat" w:cs="Sylfaen"/>
          <w:i/>
          <w:color w:val="FFFFFF"/>
          <w:sz w:val="16"/>
          <w:szCs w:val="16"/>
          <w:vertAlign w:val="superscript"/>
        </w:rPr>
        <w:footnoteRef xmlns:w="http://schemas.openxmlformats.org/wordprocessingml/2006/main"/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xmlns:w="http://schemas.openxmlformats.org/wordprocessingml/2006/main">
        <w:rPr>
          <w:rFonts w:ascii="GHEA Grapalat" w:hAnsi="GHEA Grapalat" w:cs="Sylfaen"/>
          <w:i/>
          <w:sz w:val="16"/>
          <w:szCs w:val="16"/>
          <w:vertAlign w:val="superscript"/>
          <w:lang w:val="en-US"/>
        </w:rPr>
        <w:t xml:space="preserve">1 1 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</w:rPr>
        <w:t xml:space="preserve">Здесь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</w:rPr>
        <w:t xml:space="preserve">предложение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</w:rPr>
        <w:t xml:space="preserve">из приглашения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</w:rPr>
        <w:t xml:space="preserve">удаленный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</w:rPr>
        <w:t xml:space="preserve">есть 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, 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</w:rPr>
        <w:t xml:space="preserve">если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</w:rPr>
        <w:t xml:space="preserve">покупки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</w:rPr>
        <w:t xml:space="preserve">процедура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</w:rPr>
        <w:t xml:space="preserve">нет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</w:rPr>
        <w:t xml:space="preserve">быть организованным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</w:rPr>
        <w:t xml:space="preserve">порциями 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.</w:t>
      </w:r>
    </w:p>
  </w:footnote>
  <w:footnote w:id="4">
    <w:p w:rsidR="004C0DFD" w:rsidRPr="000B7538" w:rsidRDefault="004C0DFD" w:rsidP="00532D6C">
      <w:pPr xmlns:w="http://schemas.openxmlformats.org/wordprocessingml/2006/main">
        <w:pStyle w:val="af2"/>
        <w:rPr>
          <w:rFonts w:ascii="GHEA Grapalat" w:hAnsi="GHEA Grapalat" w:cs="Sylfaen"/>
          <w:i/>
          <w:sz w:val="16"/>
          <w:szCs w:val="16"/>
          <w:lang w:val="hy-AM"/>
        </w:rPr>
      </w:pPr>
      <w:r xmlns:w="http://schemas.openxmlformats.org/wordprocessingml/2006/main" w:rsidRPr="005A72DB">
        <w:rPr>
          <w:rStyle w:val="af6"/>
        </w:rPr>
        <w:footnoteRef xmlns:w="http://schemas.openxmlformats.org/wordprocessingml/2006/main"/>
      </w:r>
      <w:r xmlns:w="http://schemas.openxmlformats.org/wordprocessingml/2006/main" w:rsidRPr="000B7538">
        <w:rPr>
          <w:rFonts w:ascii="Calibri" w:hAnsi="Calibri"/>
          <w:vertAlign w:val="superscript"/>
          <w:lang w:val="hy-AM"/>
        </w:rPr>
        <w:t xml:space="preserve">.1:</w:t>
      </w:r>
      <w:r xmlns:w="http://schemas.openxmlformats.org/wordprocessingml/2006/main" w:rsidRPr="00D60ADB">
        <w:rPr>
          <w:lang w:val="en-US"/>
        </w:rPr>
        <w:t xml:space="preserve"> </w:t>
      </w:r>
      <w:r xmlns:w="http://schemas.openxmlformats.org/wordprocessingml/2006/main" w:rsidRPr="000B7538">
        <w:rPr>
          <w:rFonts w:ascii="GHEA Grapalat" w:hAnsi="GHEA Grapalat" w:cs="Sylfaen"/>
          <w:i/>
          <w:sz w:val="16"/>
          <w:szCs w:val="16"/>
          <w:lang w:val="hy-AM"/>
        </w:rPr>
        <w:t xml:space="preserve">Если цена данной порции в заказе на поставку:</w:t>
      </w:r>
    </w:p>
    <w:p w:rsidR="004C0DFD" w:rsidRPr="000B7538" w:rsidRDefault="004C0DFD" w:rsidP="00532D6C">
      <w:pPr xmlns:w="http://schemas.openxmlformats.org/wordprocessingml/2006/main">
        <w:pStyle w:val="af2"/>
        <w:rPr>
          <w:rFonts w:ascii="GHEA Grapalat" w:hAnsi="GHEA Grapalat" w:cs="Sylfaen"/>
          <w:i/>
          <w:sz w:val="16"/>
          <w:szCs w:val="16"/>
          <w:lang w:val="hy-AM"/>
        </w:rPr>
      </w:pPr>
      <w:r xmlns:w="http://schemas.openxmlformats.org/wordprocessingml/2006/main" w:rsidRPr="000B7538">
        <w:rPr>
          <w:rFonts w:ascii="GHEA Grapalat" w:hAnsi="GHEA Grapalat" w:cs="Sylfaen"/>
          <w:i/>
          <w:sz w:val="16"/>
          <w:szCs w:val="16"/>
          <w:lang w:val="hy-AM"/>
        </w:rPr>
        <w:t xml:space="preserve">- не превышает двадцатипятикратную базовую величину закупок, то из настоящего пункта исключаются слова "или гарантии, предоставленные банками или страховыми организациями".</w:t>
      </w:r>
    </w:p>
    <w:p w:rsidR="004C0DFD" w:rsidRPr="000B7538" w:rsidRDefault="004C0DFD" w:rsidP="00532D6C">
      <w:pPr xmlns:w="http://schemas.openxmlformats.org/wordprocessingml/2006/main">
        <w:pStyle w:val="af2"/>
        <w:rPr>
          <w:rFonts w:ascii="GHEA Grapalat" w:hAnsi="GHEA Grapalat" w:cs="Sylfaen"/>
          <w:i/>
          <w:sz w:val="16"/>
          <w:szCs w:val="16"/>
          <w:lang w:val="hy-AM"/>
        </w:rPr>
      </w:pPr>
      <w:r xmlns:w="http://schemas.openxmlformats.org/wordprocessingml/2006/main" w:rsidRPr="000B7538">
        <w:rPr>
          <w:rFonts w:ascii="GHEA Grapalat" w:hAnsi="GHEA Grapalat" w:cs="Sylfaen"/>
          <w:i/>
          <w:sz w:val="16"/>
          <w:szCs w:val="16"/>
          <w:lang w:val="hy-AM"/>
        </w:rPr>
        <w:t xml:space="preserve">-- не превышает в семьдесят раз базовую величину закупки, но более двадцати пяти раз, то из данного абзаца удаляются слова &lt;&lt;ущерб (приложение 4.2) или &gt;&gt;, а число &lt;&lt;20&gt;&gt; заменяется по номеру &lt;&lt;90&gt;&gt;,</w:t>
      </w:r>
    </w:p>
    <w:p w:rsidR="004C0DFD" w:rsidRPr="00D533CD" w:rsidRDefault="004C0DFD" w:rsidP="00532D6C">
      <w:pPr xmlns:w="http://schemas.openxmlformats.org/wordprocessingml/2006/main">
        <w:pStyle w:val="af2"/>
        <w:rPr>
          <w:rFonts w:ascii="Calibri" w:hAnsi="Calibri"/>
          <w:lang w:val="hy-AM"/>
        </w:rPr>
      </w:pPr>
      <w:r xmlns:w="http://schemas.openxmlformats.org/wordprocessingml/2006/main" w:rsidRPr="000B7538">
        <w:rPr>
          <w:rFonts w:ascii="GHEA Grapalat" w:hAnsi="GHEA Grapalat" w:cs="Sylfaen"/>
          <w:i/>
          <w:sz w:val="16"/>
          <w:szCs w:val="16"/>
          <w:lang w:val="hy-AM"/>
        </w:rPr>
        <w:t xml:space="preserve">- превышает в семьдесят раз базовую величину закупок, то из этого абзаца исключаются слова «ущерб (приложение 4.2)» или «&gt;», цифра «15» заменяется цифрой «30», а цифра «20» заменяется : с номером &lt;&lt;90&gt;&gt;,</w:t>
      </w:r>
    </w:p>
  </w:footnote>
  <w:footnote w:id="5">
    <w:p w:rsidR="004C0DFD" w:rsidRPr="00D14A3F" w:rsidRDefault="004C0DFD" w:rsidP="00532D6C">
      <w:pPr xmlns:w="http://schemas.openxmlformats.org/wordprocessingml/2006/main">
        <w:pStyle w:val="af2"/>
        <w:rPr>
          <w:rFonts w:ascii="GHEA Grapalat" w:hAnsi="GHEA Grapalat"/>
          <w:lang w:val="hy-AM"/>
        </w:rPr>
      </w:pPr>
      <w:r xmlns:w="http://schemas.openxmlformats.org/wordprocessingml/2006/main" w:rsidRPr="00D14A3F">
        <w:rPr>
          <w:rFonts w:ascii="GHEA Grapalat" w:hAnsi="GHEA Grapalat" w:cs="Sylfaen"/>
          <w:i/>
          <w:sz w:val="16"/>
          <w:szCs w:val="16"/>
          <w:vertAlign w:val="superscript"/>
          <w:lang w:val="hy-AM"/>
        </w:rPr>
        <w:t xml:space="preserve">14 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hy-AM"/>
        </w:rPr>
        <w:t xml:space="preserve">Этот пункт отредактирован согласно соответствующему клиенту.</w:t>
      </w:r>
      <w:r xmlns:w="http://schemas.openxmlformats.org/wordprocessingml/2006/main" w:rsidRPr="00D14A3F">
        <w:rPr>
          <w:rFonts w:ascii="GHEA Grapalat" w:hAnsi="GHEA Grapalat"/>
          <w:lang w:val="hy-AM"/>
        </w:rPr>
        <w:t xml:space="preserve"> </w:t>
      </w:r>
    </w:p>
  </w:footnote>
  <w:footnote w:id="6">
    <w:p w:rsidR="004C0DFD" w:rsidRPr="006265F4" w:rsidRDefault="004C0DFD" w:rsidP="00532D6C">
      <w:pPr xmlns:w="http://schemas.openxmlformats.org/wordprocessingml/2006/main">
        <w:pStyle w:val="af2"/>
        <w:jc w:val="both"/>
        <w:rPr>
          <w:rFonts w:ascii="Sylfaen" w:hAnsi="Sylfaen" w:cs="Sylfaen"/>
          <w:lang w:val="af-ZA"/>
        </w:rPr>
      </w:pPr>
      <w:r xmlns:w="http://schemas.openxmlformats.org/wordprocessingml/2006/main">
        <w:rPr>
          <w:rFonts w:ascii="GHEA Grapalat" w:hAnsi="GHEA Grapalat" w:cs="Sylfaen"/>
          <w:i/>
          <w:sz w:val="16"/>
          <w:szCs w:val="16"/>
          <w:vertAlign w:val="superscript"/>
          <w:lang w:val="es-ES" w:eastAsia="en-US"/>
        </w:rPr>
        <w:t xml:space="preserve">15 В случае участия в порядке 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совместной 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hy-AM"/>
        </w:rPr>
        <w:t xml:space="preserve">деятельности (консорциума) документы, включенные в заявку и утвержденные участником, должны быть одобрены всеми членами консорциума.</w:t>
      </w:r>
    </w:p>
  </w:footnote>
  <w:footnote w:id="7">
    <w:p w:rsidR="004C0DFD" w:rsidRPr="000B7538" w:rsidRDefault="004C0DFD" w:rsidP="00532D6C">
      <w:pPr xmlns:w="http://schemas.openxmlformats.org/wordprocessingml/2006/main"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  <w:r xmlns:w="http://schemas.openxmlformats.org/wordprocessingml/2006/main" w:rsidRPr="000B7538">
        <w:rPr>
          <w:rFonts w:ascii="GHEA Grapalat" w:hAnsi="GHEA Grapalat"/>
          <w:i/>
          <w:sz w:val="16"/>
          <w:szCs w:val="16"/>
          <w:lang w:val="hy-AM" w:eastAsia="ru-RU"/>
        </w:rPr>
        <w:footnoteRef xmlns:w="http://schemas.openxmlformats.org/wordprocessingml/2006/main"/>
      </w:r>
      <w:r xmlns:w="http://schemas.openxmlformats.org/wordprocessingml/2006/main" w:rsidRPr="000B7538">
        <w:rPr>
          <w:rFonts w:ascii="GHEA Grapalat" w:hAnsi="GHEA Grapalat"/>
          <w:i/>
          <w:sz w:val="16"/>
          <w:szCs w:val="16"/>
          <w:lang w:val="hy-AM" w:eastAsia="ru-RU"/>
        </w:rPr>
        <w:t xml:space="preserve">Если применяется правило, предусмотренное вторым предложением пункта 2.4 части 1 настоящего приглашения, то слова "обязывают в случае признания выбранным участником в порядке и сроки, указанные в приглашении, представить обеспечение квалификации» заменяются на «последнего или данной процедуры». организация, производящая продукцию, поставляемую последним, как официальный представитель, имеет </w:t>
      </w:r>
      <w:r xmlns:w="http://schemas.openxmlformats.org/wordprocessingml/2006/main" w:rsidRPr="000B7538">
        <w:rPr>
          <w:rFonts w:ascii="GHEA Grapalat" w:hAnsi="GHEA Grapalat"/>
          <w:i/>
          <w:sz w:val="16"/>
          <w:szCs w:val="16"/>
          <w:lang w:val="hy-AM" w:eastAsia="ru-RU"/>
        </w:rPr>
        <w:t xml:space="preserve">как минимум кредитный рейтинг, присвоенный международными авторитетными организациями (Fitch, Moody's, </w:t>
      </w:r>
      <w:hyperlink xmlns:w="http://schemas.openxmlformats.org/wordprocessingml/2006/main" xmlns:r="http://schemas.openxmlformats.org/officeDocument/2006/relationships" r:id="rId1" w:tgtFrame="_blank" w:history="1">
        <w:r xmlns:w="http://schemas.openxmlformats.org/wordprocessingml/2006/main" w:rsidRPr="000B7538">
          <w:rPr>
            <w:rFonts w:ascii="GHEA Grapalat" w:hAnsi="GHEA Grapalat"/>
            <w:i/>
            <w:sz w:val="16"/>
            <w:szCs w:val="16"/>
            <w:lang w:val="hy-AM" w:eastAsia="ru-RU"/>
          </w:rPr>
          <w:t xml:space="preserve">Standard &amp; Poor's ) на дату вскрытия предложений. </w:t>
        </w:r>
      </w:hyperlink>
      <w:r xmlns:w="http://schemas.openxmlformats.org/wordprocessingml/2006/main" w:rsidRPr="000B7538">
        <w:rPr>
          <w:rFonts w:ascii="GHEA Grapalat" w:hAnsi="GHEA Grapalat"/>
          <w:i/>
          <w:sz w:val="16"/>
          <w:szCs w:val="16"/>
          <w:lang w:val="hy-AM" w:eastAsia="ru-RU"/>
        </w:rPr>
        <w:t xml:space="preserve">В размере суверенного рейтинга, присвоенного Республике Армения.</w:t>
      </w:r>
    </w:p>
    <w:p w:rsidR="004C0DFD" w:rsidRPr="00D60ADB" w:rsidRDefault="004C0DFD" w:rsidP="00532D6C">
      <w:pPr xmlns:w="http://schemas.openxmlformats.org/wordprocessingml/2006/main">
        <w:pStyle w:val="af2"/>
        <w:rPr>
          <w:rFonts w:ascii="Calibri" w:hAnsi="Calibri"/>
          <w:lang w:val="hy-AM"/>
        </w:rPr>
      </w:pPr>
      <w:r xmlns:w="http://schemas.openxmlformats.org/wordprocessingml/2006/main" w:rsidRPr="000B7538">
        <w:rPr>
          <w:rFonts w:ascii="GHEA Grapalat" w:hAnsi="GHEA Grapalat"/>
          <w:i/>
          <w:sz w:val="16"/>
          <w:szCs w:val="16"/>
          <w:lang w:val="hy-AM"/>
        </w:rPr>
        <w:t xml:space="preserve">&gt;&gt; Кроме того, указывается размер рейтинга и название организации с рейтингом кредитоспособности.</w:t>
      </w:r>
    </w:p>
  </w:footnote>
  <w:footnote w:id="8">
    <w:p w:rsidR="004C0DFD" w:rsidRPr="005F1C06" w:rsidRDefault="004C0DFD" w:rsidP="00532D6C">
      <w:pPr xmlns:w="http://schemas.openxmlformats.org/wordprocessingml/2006/main">
        <w:pStyle w:val="af2"/>
        <w:rPr>
          <w:rFonts w:ascii="GHEA Grapalat" w:hAnsi="GHEA Grapalat"/>
          <w:i/>
          <w:lang w:val="af-ZA"/>
        </w:rPr>
      </w:pPr>
      <w:r xmlns:w="http://schemas.openxmlformats.org/wordprocessingml/2006/main" w:rsidRPr="005F1C06">
        <w:rPr>
          <w:rFonts w:ascii="GHEA Grapalat" w:hAnsi="GHEA Grapalat"/>
          <w:i/>
          <w:lang w:val="hy-AM"/>
        </w:rPr>
        <w:t xml:space="preserve">*будет завершено</w:t>
      </w:r>
      <w:r xmlns:w="http://schemas.openxmlformats.org/wordprocessingml/2006/main" w:rsidRPr="005F1C06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D60ADB">
        <w:rPr>
          <w:rFonts w:ascii="GHEA Grapalat" w:hAnsi="GHEA Grapalat"/>
          <w:i/>
          <w:lang w:val="hy-AM"/>
        </w:rPr>
        <w:t xml:space="preserve">является</w:t>
      </w:r>
      <w:r xmlns:w="http://schemas.openxmlformats.org/wordprocessingml/2006/main" w:rsidRPr="005F1C06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D60ADB">
        <w:rPr>
          <w:rFonts w:ascii="GHEA Grapalat" w:hAnsi="GHEA Grapalat"/>
          <w:i/>
          <w:lang w:val="hy-AM"/>
        </w:rPr>
        <w:t xml:space="preserve">комиссии</w:t>
      </w:r>
      <w:r xmlns:w="http://schemas.openxmlformats.org/wordprocessingml/2006/main" w:rsidRPr="005F1C06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D60ADB">
        <w:rPr>
          <w:rFonts w:ascii="GHEA Grapalat" w:hAnsi="GHEA Grapalat"/>
          <w:i/>
          <w:lang w:val="hy-AM"/>
        </w:rPr>
        <w:t xml:space="preserve">секретаря</w:t>
      </w:r>
      <w:r xmlns:w="http://schemas.openxmlformats.org/wordprocessingml/2006/main" w:rsidRPr="005F1C06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D60ADB">
        <w:rPr>
          <w:rFonts w:ascii="GHEA Grapalat" w:hAnsi="GHEA Grapalat"/>
          <w:i/>
          <w:lang w:val="hy-AM"/>
        </w:rPr>
        <w:t xml:space="preserve">по </w:t>
      </w:r>
      <w:r xmlns:w="http://schemas.openxmlformats.org/wordprocessingml/2006/main" w:rsidRPr="005F1C06">
        <w:rPr>
          <w:rFonts w:ascii="GHEA Grapalat" w:hAnsi="GHEA Grapalat"/>
          <w:i/>
          <w:lang w:val="af-ZA"/>
        </w:rPr>
        <w:t xml:space="preserve">: </w:t>
      </w:r>
      <w:r xmlns:w="http://schemas.openxmlformats.org/wordprocessingml/2006/main" w:rsidRPr="00D60ADB">
        <w:rPr>
          <w:rFonts w:ascii="GHEA Grapalat" w:hAnsi="GHEA Grapalat"/>
          <w:i/>
          <w:lang w:val="hy-AM"/>
        </w:rPr>
        <w:t xml:space="preserve">до</w:t>
      </w:r>
      <w:r xmlns:w="http://schemas.openxmlformats.org/wordprocessingml/2006/main" w:rsidRPr="005F1C06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D60ADB">
        <w:rPr>
          <w:rFonts w:ascii="GHEA Grapalat" w:hAnsi="GHEA Grapalat"/>
          <w:i/>
          <w:lang w:val="hy-AM"/>
        </w:rPr>
        <w:t xml:space="preserve">приглашение</w:t>
      </w:r>
      <w:r xmlns:w="http://schemas.openxmlformats.org/wordprocessingml/2006/main" w:rsidRPr="005F1C06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D60ADB">
        <w:rPr>
          <w:rFonts w:ascii="GHEA Grapalat" w:hAnsi="GHEA Grapalat"/>
          <w:i/>
          <w:lang w:val="hy-AM"/>
        </w:rPr>
        <w:t xml:space="preserve">в информационном бюллетене</w:t>
      </w:r>
      <w:r xmlns:w="http://schemas.openxmlformats.org/wordprocessingml/2006/main" w:rsidRPr="005F1C06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D60ADB">
        <w:rPr>
          <w:rFonts w:ascii="GHEA Grapalat" w:hAnsi="GHEA Grapalat"/>
          <w:i/>
          <w:lang w:val="hy-AM"/>
        </w:rPr>
        <w:t xml:space="preserve">издательский.</w:t>
      </w:r>
    </w:p>
    <w:p w:rsidR="004C0DFD" w:rsidRPr="00D60ADB" w:rsidRDefault="004C0DFD" w:rsidP="00532D6C">
      <w:pPr xmlns:w="http://schemas.openxmlformats.org/wordprocessingml/2006/main">
        <w:pStyle w:val="31"/>
        <w:spacing w:line="240" w:lineRule="auto"/>
        <w:ind w:left="142" w:firstLine="0"/>
        <w:rPr>
          <w:rFonts w:ascii="GHEA Grapalat" w:hAnsi="GHEA Grapalat"/>
          <w:i/>
          <w:lang w:val="af-ZA" w:eastAsia="ru-RU"/>
        </w:rPr>
      </w:pP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** -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участник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приложение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заявление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при заполнении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примечание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является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ее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настоящий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бенефициары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касательно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информация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содержащий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веб-сайт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ссылку 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, если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что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участник 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«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Правового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люди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Состояние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регистрация 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,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юридическое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люди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ведомства 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,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учреждения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и: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индивидуальный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предприниматели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Состояние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бухгалтерский учет</w:t>
      </w:r>
      <w:r xmlns:w="http://schemas.openxmlformats.org/wordprocessingml/2006/main" w:rsidRPr="00D60ADB">
        <w:rPr>
          <w:rFonts w:ascii="Calibri" w:hAnsi="Calibri" w:cs="Calibri"/>
          <w:i/>
          <w:lang w:val="af-ZA" w:eastAsia="ru-RU"/>
        </w:rPr>
        <w:t xml:space="preserve"> 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о </w:t>
      </w:r>
      <w:r xmlns:w="http://schemas.openxmlformats.org/wordprocessingml/2006/main" w:rsidRPr="00D60ADB">
        <w:rPr>
          <w:rFonts w:ascii="GHEA Grapalat" w:hAnsi="GHEA Grapalat" w:cs="GHEA Grapalat"/>
          <w:i/>
          <w:lang w:val="af-ZA" w:eastAsia="ru-RU"/>
        </w:rPr>
        <w:t xml:space="preserve">"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закона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на основе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на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настоящий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бенефициары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касательно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декларация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представить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долг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имея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юридический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человек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является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и: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приложение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представить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дня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по состоянию на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определенный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чтобы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нуждаться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является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логически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люди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Состояние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реестра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в агентстве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зарегистрированный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был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ее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настоящий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бенефициары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касательно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информация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​</w:t>
      </w:r>
    </w:p>
    <w:p w:rsidR="004C0DFD" w:rsidRPr="00D60ADB" w:rsidRDefault="004C0DFD" w:rsidP="00532D6C">
      <w:pPr>
        <w:pStyle w:val="31"/>
        <w:spacing w:line="240" w:lineRule="auto"/>
        <w:ind w:left="142" w:firstLine="0"/>
        <w:rPr>
          <w:rFonts w:ascii="GHEA Grapalat" w:hAnsi="GHEA Grapalat"/>
          <w:i/>
          <w:lang w:val="af-ZA" w:eastAsia="ru-RU"/>
        </w:rPr>
      </w:pPr>
    </w:p>
    <w:p w:rsidR="004C0DFD" w:rsidRPr="00D60ADB" w:rsidRDefault="004C0DFD" w:rsidP="00532D6C">
      <w:pPr xmlns:w="http://schemas.openxmlformats.org/wordprocessingml/2006/main">
        <w:pStyle w:val="31"/>
        <w:spacing w:line="240" w:lineRule="auto"/>
        <w:ind w:left="142" w:firstLine="218"/>
        <w:rPr>
          <w:rFonts w:ascii="GHEA Grapalat" w:hAnsi="GHEA Grapalat"/>
          <w:i/>
          <w:lang w:val="af-ZA" w:eastAsia="ru-RU"/>
        </w:rPr>
      </w:pP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-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Если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участник 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«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Правового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люди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Состояние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регистрация 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,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юридическое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люди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ведомства 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,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учреждения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и: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индивидуальный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предприниматели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Состояние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бухгалтерский учет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по 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«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закону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на основе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на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настоящий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бенефициары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касательно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декларация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представить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долг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имея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юридический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человек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нет 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,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или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если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такой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юридический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человек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является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однако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приложение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представить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дня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по состоянию на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должен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не было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юридический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люди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Состояние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реестра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в агентстве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зарегистрироваться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ее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настоящий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бенефициары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касательно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информация</w:t>
      </w:r>
      <w:r xmlns:w="http://schemas.openxmlformats.org/wordprocessingml/2006/main">
        <w:rPr>
          <w:rFonts w:ascii="GHEA Grapalat" w:hAnsi="GHEA Grapalat"/>
          <w:i/>
          <w:lang w:val="hy-AM" w:eastAsia="ru-RU"/>
        </w:rPr>
        <w:t xml:space="preserve">​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</w:rPr>
        <w:t xml:space="preserve">затем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</w:rPr>
        <w:t xml:space="preserve">заявление 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- </w:t>
      </w:r>
      <w:r xmlns:w="http://schemas.openxmlformats.org/wordprocessingml/2006/main" w:rsidRPr="005F1C06">
        <w:rPr>
          <w:rFonts w:ascii="GHEA Grapalat" w:hAnsi="GHEA Grapalat"/>
          <w:i/>
        </w:rPr>
        <w:t xml:space="preserve">заявление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</w:rPr>
        <w:t xml:space="preserve">при заполнении 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&lt;&lt; </w:t>
      </w:r>
      <w:r xmlns:w="http://schemas.openxmlformats.org/wordprocessingml/2006/main" w:rsidRPr="005F1C06">
        <w:rPr>
          <w:rFonts w:ascii="GHEA Grapalat" w:hAnsi="GHEA Grapalat"/>
          <w:i/>
        </w:rPr>
        <w:t xml:space="preserve">информации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</w:rPr>
        <w:t xml:space="preserve">содержащий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</w:rPr>
        <w:t xml:space="preserve">веб-сайт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</w:rPr>
        <w:t xml:space="preserve">ссылка: 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&gt;&gt; </w:t>
      </w:r>
      <w:r xmlns:w="http://schemas.openxmlformats.org/wordprocessingml/2006/main" w:rsidRPr="005F1C06">
        <w:rPr>
          <w:rFonts w:ascii="GHEA Grapalat" w:hAnsi="GHEA Grapalat"/>
          <w:i/>
        </w:rPr>
        <w:t xml:space="preserve">слова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</w:rPr>
        <w:t xml:space="preserve">замена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</w:rPr>
        <w:t xml:space="preserve">это 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&lt;&lt; </w:t>
      </w:r>
      <w:r xmlns:w="http://schemas.openxmlformats.org/wordprocessingml/2006/main" w:rsidRPr="005F1C06">
        <w:rPr>
          <w:rFonts w:ascii="GHEA Grapalat" w:hAnsi="GHEA Grapalat"/>
          <w:i/>
        </w:rPr>
        <w:t xml:space="preserve">объявление: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</w:rPr>
        <w:t xml:space="preserve">в соответствии с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 </w:t>
      </w:r>
      <w:r xmlns:w="http://schemas.openxmlformats.org/wordprocessingml/2006/main" w:rsidRPr="005F1C06">
        <w:rPr>
          <w:rFonts w:ascii="GHEA Grapalat" w:hAnsi="GHEA Grapalat"/>
          <w:i/>
        </w:rPr>
        <w:t xml:space="preserve">словами 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&gt;&gt; </w:t>
      </w:r>
      <w:r xmlns:w="http://schemas.openxmlformats.org/wordprocessingml/2006/main">
        <w:rPr>
          <w:rFonts w:ascii="GHEA Grapalat" w:hAnsi="GHEA Grapalat"/>
          <w:i/>
        </w:rPr>
        <w:t xml:space="preserve">приложения 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1.2 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,</w:t>
      </w:r>
      <w:r xmlns:w="http://schemas.openxmlformats.org/wordprocessingml/2006/main" w:rsidRPr="005F1C06">
        <w:rPr>
          <w:rFonts w:ascii="GHEA Grapalat" w:hAnsi="GHEA Grapalat"/>
          <w:i/>
        </w:rPr>
        <w:t xml:space="preserve">​</w:t>
      </w:r>
    </w:p>
    <w:p w:rsidR="004C0DFD" w:rsidRPr="00D60ADB" w:rsidRDefault="004C0DFD" w:rsidP="00532D6C">
      <w:pPr>
        <w:pStyle w:val="af2"/>
        <w:jc w:val="both"/>
        <w:rPr>
          <w:rFonts w:ascii="GHEA Grapalat" w:hAnsi="GHEA Grapalat"/>
          <w:i/>
          <w:lang w:val="af-ZA"/>
        </w:rPr>
      </w:pPr>
    </w:p>
    <w:p w:rsidR="004C0DFD" w:rsidRPr="00D60ADB" w:rsidRDefault="004C0DFD" w:rsidP="00532D6C">
      <w:pPr xmlns:w="http://schemas.openxmlformats.org/wordprocessingml/2006/main">
        <w:pStyle w:val="af2"/>
        <w:jc w:val="both"/>
        <w:rPr>
          <w:rFonts w:ascii="GHEA Grapalat" w:hAnsi="GHEA Grapalat"/>
          <w:i/>
          <w:lang w:val="af-ZA"/>
        </w:rPr>
      </w:pPr>
      <w:r xmlns:w="http://schemas.openxmlformats.org/wordprocessingml/2006/main" w:rsidRPr="00D60ADB">
        <w:rPr>
          <w:rFonts w:ascii="GHEA Grapalat" w:hAnsi="GHEA Grapalat"/>
          <w:i/>
          <w:lang w:val="af-ZA"/>
        </w:rPr>
        <w:tab xmlns:w="http://schemas.openxmlformats.org/wordprocessingml/2006/main"/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- </w:t>
      </w:r>
      <w:r xmlns:w="http://schemas.openxmlformats.org/wordprocessingml/2006/main" w:rsidRPr="005F1C06">
        <w:rPr>
          <w:rFonts w:ascii="GHEA Grapalat" w:hAnsi="GHEA Grapalat"/>
          <w:i/>
          <w:lang w:val="en-US"/>
        </w:rPr>
        <w:t xml:space="preserve">если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val="en-US"/>
        </w:rPr>
        <w:t xml:space="preserve">участник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val="en-US"/>
        </w:rPr>
        <w:t xml:space="preserve">индивидуальный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val="en-US"/>
        </w:rPr>
        <w:t xml:space="preserve">предприниматель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 </w:t>
      </w:r>
      <w:r xmlns:w="http://schemas.openxmlformats.org/wordprocessingml/2006/main" w:rsidRPr="005F1C06">
        <w:rPr>
          <w:rFonts w:ascii="GHEA Grapalat" w:hAnsi="GHEA Grapalat"/>
          <w:i/>
          <w:lang w:val="en-US"/>
        </w:rPr>
        <w:t xml:space="preserve">является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val="en-US"/>
        </w:rPr>
        <w:t xml:space="preserve">или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val="en-US"/>
        </w:rPr>
        <w:t xml:space="preserve">физический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val="en-US"/>
        </w:rPr>
        <w:t xml:space="preserve">человек 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тогда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val="en-US"/>
        </w:rPr>
        <w:t xml:space="preserve">настоящий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val="en-US"/>
        </w:rPr>
        <w:t xml:space="preserve">бенефициары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val="en-US"/>
        </w:rPr>
        <w:t xml:space="preserve">касательно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val="en-US"/>
        </w:rPr>
        <w:t xml:space="preserve">информация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val="en-US"/>
        </w:rPr>
        <w:t xml:space="preserve">нет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val="en-US"/>
        </w:rPr>
        <w:t xml:space="preserve">представляет</w:t>
      </w:r>
    </w:p>
    <w:p w:rsidR="004C0DFD" w:rsidRPr="00BF58CA" w:rsidRDefault="004C0DFD" w:rsidP="00532D6C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</w:p>
    <w:p w:rsidR="004C0DFD" w:rsidRPr="000C2336" w:rsidDel="006C3873" w:rsidRDefault="004C0DFD" w:rsidP="00532D6C">
      <w:pPr>
        <w:jc w:val="both"/>
        <w:rPr>
          <w:del w:id="6" w:author="User" w:date="2019-05-26T09:52:00Z"/>
          <w:rFonts w:ascii="GHEA Grapalat" w:hAnsi="GHEA Grapalat" w:cs="Sylfaen"/>
          <w:sz w:val="20"/>
          <w:lang w:val="af-ZA"/>
        </w:rPr>
      </w:pPr>
    </w:p>
  </w:footnote>
  <w:footnote w:id="9">
    <w:p w:rsidR="004C0DFD" w:rsidRPr="006265F4" w:rsidRDefault="004C0DFD" w:rsidP="00532D6C">
      <w:pPr xmlns:w="http://schemas.openxmlformats.org/wordprocessingml/2006/main">
        <w:pStyle w:val="31"/>
        <w:spacing w:line="240" w:lineRule="auto"/>
        <w:ind w:firstLine="0"/>
        <w:rPr>
          <w:rFonts w:ascii="GHEA Grapalat" w:hAnsi="GHEA Grapalat" w:cs="Sylfaen"/>
          <w:i/>
          <w:sz w:val="16"/>
          <w:szCs w:val="16"/>
          <w:lang w:val="af-ZA" w:eastAsia="ru-RU"/>
        </w:rPr>
      </w:pP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  <w:lang w:val="hy-AM" w:eastAsia="ru-RU"/>
        </w:rPr>
        <w:t xml:space="preserve">*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sz w:val="16"/>
          <w:szCs w:val="16"/>
          <w:lang w:val="hy-AM"/>
        </w:rPr>
        <w:t xml:space="preserve">быть завершенным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sz w:val="16"/>
          <w:szCs w:val="16"/>
          <w:lang w:val="hy-AM"/>
        </w:rPr>
        <w:t xml:space="preserve">является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sz w:val="16"/>
          <w:szCs w:val="16"/>
          <w:lang w:val="hy-AM"/>
        </w:rPr>
        <w:t xml:space="preserve">комиссии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sz w:val="16"/>
          <w:szCs w:val="16"/>
          <w:lang w:val="hy-AM"/>
        </w:rPr>
        <w:t xml:space="preserve">секретаря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sz w:val="16"/>
          <w:szCs w:val="16"/>
          <w:lang w:val="hy-AM"/>
        </w:rPr>
        <w:t xml:space="preserve">по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: </w:t>
      </w:r>
      <w:r xmlns:w="http://schemas.openxmlformats.org/wordprocessingml/2006/main" w:rsidRPr="005F1C06">
        <w:rPr>
          <w:rFonts w:ascii="GHEA Grapalat" w:hAnsi="GHEA Grapalat"/>
          <w:i/>
          <w:sz w:val="16"/>
          <w:szCs w:val="16"/>
          <w:lang w:val="hy-AM"/>
        </w:rPr>
        <w:t xml:space="preserve">до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sz w:val="16"/>
          <w:szCs w:val="16"/>
          <w:lang w:val="hy-AM"/>
        </w:rPr>
        <w:t xml:space="preserve">приглашение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sz w:val="16"/>
          <w:szCs w:val="16"/>
          <w:lang w:val="hy-AM"/>
        </w:rPr>
        <w:t xml:space="preserve">в информационном бюллетене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sz w:val="16"/>
          <w:szCs w:val="16"/>
          <w:lang w:val="hy-AM"/>
        </w:rPr>
        <w:t xml:space="preserve">издательский.</w:t>
      </w:r>
    </w:p>
    <w:p w:rsidR="004C0DFD" w:rsidRPr="006265F4" w:rsidRDefault="004C0DFD" w:rsidP="00532D6C">
      <w:pPr xmlns:w="http://schemas.openxmlformats.org/wordprocessingml/2006/main">
        <w:ind w:right="309"/>
        <w:jc w:val="both"/>
        <w:rPr>
          <w:rFonts w:ascii="GHEA Grapalat" w:hAnsi="GHEA Grapalat"/>
          <w:bCs/>
          <w:i/>
          <w:iCs/>
          <w:sz w:val="20"/>
          <w:lang w:val="es-ES"/>
        </w:rPr>
      </w:pPr>
      <w:r xmlns:w="http://schemas.openxmlformats.org/wordprocessingml/2006/main" w:rsidRPr="006265F4">
        <w:rPr>
          <w:rFonts w:ascii="GHEA Grapalat" w:hAnsi="GHEA Grapalat"/>
          <w:bCs/>
          <w:i/>
          <w:sz w:val="18"/>
          <w:szCs w:val="18"/>
          <w:lang w:val="es-ES"/>
        </w:rPr>
        <w:t xml:space="preserve">**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если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участник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добавлен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ценить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налог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плательщик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есть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,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тогда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данный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контракта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линия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Армении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Республика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Состояние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бюджет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быть оплаченным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добавлен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ценить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налог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количество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отмеченный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является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16"/>
          <w:lang w:val="hy-AM"/>
        </w:rPr>
        <w:t xml:space="preserve">4-й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в столбце.</w:t>
      </w:r>
    </w:p>
    <w:p w:rsidR="004C0DFD" w:rsidRPr="006265F4" w:rsidDel="00856FDE" w:rsidRDefault="004C0DFD" w:rsidP="00532D6C">
      <w:pPr>
        <w:pStyle w:val="af2"/>
        <w:rPr>
          <w:del w:id="9" w:author="User" w:date="2019-05-26T09:57:00Z"/>
          <w:i/>
          <w:lang w:val="af-ZA"/>
        </w:rPr>
      </w:pPr>
    </w:p>
  </w:footnote>
  <w:footnote w:id="10">
    <w:p w:rsidR="004C0DFD" w:rsidRPr="006265F4" w:rsidDel="007942E8" w:rsidRDefault="004C0DFD" w:rsidP="00532D6C">
      <w:pPr xmlns:w="http://schemas.openxmlformats.org/wordprocessingml/2006/main">
        <w:pStyle w:val="af2"/>
        <w:jc w:val="both"/>
        <w:rPr>
          <w:del w:id="10" w:author="User" w:date="2019-05-26T10:04:00Z"/>
          <w:sz w:val="16"/>
          <w:szCs w:val="16"/>
          <w:lang w:val="hy-AM"/>
        </w:rPr>
      </w:pPr>
      <w:r xmlns:w="http://schemas.openxmlformats.org/wordprocessingml/2006/main" w:rsidRPr="00AB6289">
        <w:rPr>
          <w:vertAlign w:val="superscript"/>
          <w:lang w:val="hy-AM"/>
        </w:rPr>
        <w:t xml:space="preserve">21 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  <w:lang w:val="hy-AM"/>
        </w:rPr>
        <w:t xml:space="preserve">В случае закупок, не вызывающих обязательств за счет государственного бюджета, данное предложение из договора исключается.</w:t>
      </w:r>
    </w:p>
  </w:footnote>
  <w:footnote w:id="11">
    <w:p w:rsidR="004C0DFD" w:rsidRPr="006265F4" w:rsidDel="002877FC" w:rsidRDefault="004C0DFD" w:rsidP="00532D6C">
      <w:pPr xmlns:w="http://schemas.openxmlformats.org/wordprocessingml/2006/main">
        <w:pStyle w:val="af2"/>
        <w:jc w:val="both"/>
        <w:rPr>
          <w:del w:id="11" w:author="User" w:date="2019-05-26T10:04:00Z"/>
          <w:lang w:val="hy-AM"/>
        </w:rPr>
      </w:pPr>
      <w:r xmlns:w="http://schemas.openxmlformats.org/wordprocessingml/2006/main" w:rsidRPr="00AB6289">
        <w:rPr>
          <w:vertAlign w:val="superscript"/>
          <w:lang w:val="hy-AM"/>
        </w:rPr>
        <w:t xml:space="preserve">22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Данный пункт исключается из договора, если договор не реализуется путем заключения агентского договора.</w:t>
      </w:r>
    </w:p>
  </w:footnote>
  <w:footnote w:id="12">
    <w:p w:rsidR="004C0DFD" w:rsidRPr="006265F4" w:rsidDel="002877FC" w:rsidRDefault="004C0DFD" w:rsidP="00532D6C">
      <w:pPr xmlns:w="http://schemas.openxmlformats.org/wordprocessingml/2006/main">
        <w:pStyle w:val="af2"/>
        <w:jc w:val="both"/>
        <w:rPr>
          <w:del w:id="12" w:author="User" w:date="2019-05-26T10:04:00Z"/>
          <w:lang w:val="hy-AM"/>
        </w:rPr>
      </w:pPr>
      <w:r xmlns:w="http://schemas.openxmlformats.org/wordprocessingml/2006/main" w:rsidRPr="00AB6289">
        <w:rPr>
          <w:vertAlign w:val="superscript"/>
          <w:lang w:val="hy-AM"/>
        </w:rPr>
        <w:t xml:space="preserve">23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Данный пункт исключается из договора, если договор не реализуется путем заключения договора о совместной деятельности (консорциума).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1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>
    <w:nsid w:val="421F5420"/>
    <w:multiLevelType w:val="hybridMultilevel"/>
    <w:tmpl w:val="E30607CE"/>
    <w:lvl w:ilvl="0" w:tplc="0409000F">
      <w:start w:val="1"/>
      <w:numFmt w:val="decimal"/>
      <w:lvlText w:val="%1."/>
      <w:lvlJc w:val="left"/>
      <w:pPr>
        <w:ind w:left="878" w:hanging="360"/>
      </w:pPr>
    </w:lvl>
    <w:lvl w:ilvl="1" w:tplc="04090019" w:tentative="1">
      <w:start w:val="1"/>
      <w:numFmt w:val="lowerLetter"/>
      <w:lvlText w:val="%2."/>
      <w:lvlJc w:val="left"/>
      <w:pPr>
        <w:ind w:left="1598" w:hanging="360"/>
      </w:pPr>
    </w:lvl>
    <w:lvl w:ilvl="2" w:tplc="0409001B" w:tentative="1">
      <w:start w:val="1"/>
      <w:numFmt w:val="lowerRoman"/>
      <w:lvlText w:val="%3."/>
      <w:lvlJc w:val="right"/>
      <w:pPr>
        <w:ind w:left="2318" w:hanging="180"/>
      </w:pPr>
    </w:lvl>
    <w:lvl w:ilvl="3" w:tplc="0409000F" w:tentative="1">
      <w:start w:val="1"/>
      <w:numFmt w:val="decimal"/>
      <w:lvlText w:val="%4."/>
      <w:lvlJc w:val="left"/>
      <w:pPr>
        <w:ind w:left="3038" w:hanging="360"/>
      </w:pPr>
    </w:lvl>
    <w:lvl w:ilvl="4" w:tplc="04090019" w:tentative="1">
      <w:start w:val="1"/>
      <w:numFmt w:val="lowerLetter"/>
      <w:lvlText w:val="%5."/>
      <w:lvlJc w:val="left"/>
      <w:pPr>
        <w:ind w:left="3758" w:hanging="360"/>
      </w:pPr>
    </w:lvl>
    <w:lvl w:ilvl="5" w:tplc="0409001B" w:tentative="1">
      <w:start w:val="1"/>
      <w:numFmt w:val="lowerRoman"/>
      <w:lvlText w:val="%6."/>
      <w:lvlJc w:val="right"/>
      <w:pPr>
        <w:ind w:left="4478" w:hanging="180"/>
      </w:pPr>
    </w:lvl>
    <w:lvl w:ilvl="6" w:tplc="0409000F" w:tentative="1">
      <w:start w:val="1"/>
      <w:numFmt w:val="decimal"/>
      <w:lvlText w:val="%7."/>
      <w:lvlJc w:val="left"/>
      <w:pPr>
        <w:ind w:left="5198" w:hanging="360"/>
      </w:pPr>
    </w:lvl>
    <w:lvl w:ilvl="7" w:tplc="04090019" w:tentative="1">
      <w:start w:val="1"/>
      <w:numFmt w:val="lowerLetter"/>
      <w:lvlText w:val="%8."/>
      <w:lvlJc w:val="left"/>
      <w:pPr>
        <w:ind w:left="5918" w:hanging="360"/>
      </w:pPr>
    </w:lvl>
    <w:lvl w:ilvl="8" w:tplc="040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6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8F648FD"/>
    <w:multiLevelType w:val="hybridMultilevel"/>
    <w:tmpl w:val="AD96EB02"/>
    <w:lvl w:ilvl="0" w:tplc="5BFC598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A3D43D6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7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19"/>
  </w:num>
  <w:num w:numId="4">
    <w:abstractNumId w:val="14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4"/>
  </w:num>
  <w:num w:numId="11">
    <w:abstractNumId w:val="6"/>
  </w:num>
  <w:num w:numId="12">
    <w:abstractNumId w:val="28"/>
  </w:num>
  <w:num w:numId="13">
    <w:abstractNumId w:val="24"/>
  </w:num>
  <w:num w:numId="14">
    <w:abstractNumId w:val="9"/>
  </w:num>
  <w:num w:numId="15">
    <w:abstractNumId w:val="25"/>
  </w:num>
  <w:num w:numId="16">
    <w:abstractNumId w:val="12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29"/>
  </w:num>
  <w:num w:numId="22">
    <w:abstractNumId w:val="27"/>
  </w:num>
  <w:num w:numId="23">
    <w:abstractNumId w:val="22"/>
  </w:num>
  <w:num w:numId="24">
    <w:abstractNumId w:val="0"/>
  </w:num>
  <w:num w:numId="25">
    <w:abstractNumId w:val="11"/>
  </w:num>
  <w:num w:numId="26">
    <w:abstractNumId w:val="16"/>
  </w:num>
  <w:num w:numId="27">
    <w:abstractNumId w:val="13"/>
  </w:num>
  <w:num w:numId="28">
    <w:abstractNumId w:val="8"/>
  </w:num>
  <w:num w:numId="29">
    <w:abstractNumId w:val="10"/>
  </w:num>
  <w:num w:numId="30">
    <w:abstractNumId w:val="26"/>
  </w:num>
  <w:num w:numId="31">
    <w:abstractNumId w:val="18"/>
  </w:num>
  <w:num w:numId="32">
    <w:abstractNumId w:val="20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3AE5"/>
    <w:rsid w:val="0000385C"/>
    <w:rsid w:val="000C3AE5"/>
    <w:rsid w:val="000D1666"/>
    <w:rsid w:val="00106D44"/>
    <w:rsid w:val="001362B1"/>
    <w:rsid w:val="00176863"/>
    <w:rsid w:val="001902F9"/>
    <w:rsid w:val="001B4119"/>
    <w:rsid w:val="0022569E"/>
    <w:rsid w:val="00262221"/>
    <w:rsid w:val="00266F6D"/>
    <w:rsid w:val="002D073B"/>
    <w:rsid w:val="002D32DD"/>
    <w:rsid w:val="003A21E6"/>
    <w:rsid w:val="00402A1A"/>
    <w:rsid w:val="00436DC2"/>
    <w:rsid w:val="00451760"/>
    <w:rsid w:val="00454CDE"/>
    <w:rsid w:val="004C0DFD"/>
    <w:rsid w:val="004D4880"/>
    <w:rsid w:val="004E5ADA"/>
    <w:rsid w:val="00532D6C"/>
    <w:rsid w:val="00730AAF"/>
    <w:rsid w:val="0076273B"/>
    <w:rsid w:val="007A411A"/>
    <w:rsid w:val="007C5699"/>
    <w:rsid w:val="0081474C"/>
    <w:rsid w:val="00835269"/>
    <w:rsid w:val="008E294B"/>
    <w:rsid w:val="009347A4"/>
    <w:rsid w:val="0093695F"/>
    <w:rsid w:val="00950D0E"/>
    <w:rsid w:val="0097276F"/>
    <w:rsid w:val="00997EE9"/>
    <w:rsid w:val="009D22DC"/>
    <w:rsid w:val="009E077A"/>
    <w:rsid w:val="00A11DFA"/>
    <w:rsid w:val="00A27E77"/>
    <w:rsid w:val="00AC049A"/>
    <w:rsid w:val="00C64296"/>
    <w:rsid w:val="00D41C85"/>
    <w:rsid w:val="00D60ADB"/>
    <w:rsid w:val="00D87007"/>
    <w:rsid w:val="00E01461"/>
    <w:rsid w:val="00E123D6"/>
    <w:rsid w:val="00E76958"/>
    <w:rsid w:val="00E82197"/>
    <w:rsid w:val="00F7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53C2839-DAB9-4018-91CF-74E9062D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DFA"/>
  </w:style>
  <w:style w:type="paragraph" w:styleId="1">
    <w:name w:val="heading 1"/>
    <w:basedOn w:val="a"/>
    <w:next w:val="a"/>
    <w:link w:val="10"/>
    <w:qFormat/>
    <w:rsid w:val="00532D6C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ru" w:eastAsia="ru-RU"/>
    </w:rPr>
  </w:style>
  <w:style w:type="paragraph" w:styleId="2">
    <w:name w:val="heading 2"/>
    <w:basedOn w:val="a"/>
    <w:next w:val="a"/>
    <w:link w:val="20"/>
    <w:qFormat/>
    <w:rsid w:val="00532D6C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ru" w:eastAsia="ru-RU"/>
    </w:rPr>
  </w:style>
  <w:style w:type="paragraph" w:styleId="3">
    <w:name w:val="heading 3"/>
    <w:basedOn w:val="a"/>
    <w:next w:val="a"/>
    <w:link w:val="30"/>
    <w:qFormat/>
    <w:rsid w:val="00532D6C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ru"/>
    </w:rPr>
  </w:style>
  <w:style w:type="paragraph" w:styleId="4">
    <w:name w:val="heading 4"/>
    <w:basedOn w:val="a"/>
    <w:next w:val="a"/>
    <w:link w:val="40"/>
    <w:qFormat/>
    <w:rsid w:val="00532D6C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ru"/>
    </w:rPr>
  </w:style>
  <w:style w:type="paragraph" w:styleId="5">
    <w:name w:val="heading 5"/>
    <w:basedOn w:val="a"/>
    <w:next w:val="a"/>
    <w:link w:val="50"/>
    <w:qFormat/>
    <w:rsid w:val="00532D6C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ru" w:eastAsia="ru-RU"/>
    </w:rPr>
  </w:style>
  <w:style w:type="paragraph" w:styleId="6">
    <w:name w:val="heading 6"/>
    <w:basedOn w:val="a"/>
    <w:next w:val="a"/>
    <w:link w:val="60"/>
    <w:qFormat/>
    <w:rsid w:val="00532D6C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ru" w:eastAsia="ru-RU"/>
    </w:rPr>
  </w:style>
  <w:style w:type="paragraph" w:styleId="7">
    <w:name w:val="heading 7"/>
    <w:basedOn w:val="a"/>
    <w:next w:val="a"/>
    <w:link w:val="70"/>
    <w:qFormat/>
    <w:rsid w:val="00532D6C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ru" w:eastAsia="ru-RU"/>
    </w:rPr>
  </w:style>
  <w:style w:type="paragraph" w:styleId="8">
    <w:name w:val="heading 8"/>
    <w:basedOn w:val="a"/>
    <w:next w:val="a"/>
    <w:link w:val="80"/>
    <w:qFormat/>
    <w:rsid w:val="00532D6C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ru"/>
    </w:rPr>
  </w:style>
  <w:style w:type="paragraph" w:styleId="9">
    <w:name w:val="heading 9"/>
    <w:basedOn w:val="a"/>
    <w:next w:val="a"/>
    <w:link w:val="90"/>
    <w:qFormat/>
    <w:rsid w:val="00532D6C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2D6C"/>
    <w:rPr>
      <w:rFonts w:ascii="Arial Armenian" w:eastAsia="Times New Roman" w:hAnsi="Arial Armenian" w:cs="Times New Roman"/>
      <w:sz w:val="28"/>
      <w:szCs w:val="20"/>
      <w:lang w:val="ru" w:eastAsia="ru-RU"/>
    </w:rPr>
  </w:style>
  <w:style w:type="character" w:customStyle="1" w:styleId="20">
    <w:name w:val="Заголовок 2 Знак"/>
    <w:basedOn w:val="a0"/>
    <w:link w:val="2"/>
    <w:rsid w:val="00532D6C"/>
    <w:rPr>
      <w:rFonts w:ascii="Arial LatArm" w:eastAsia="Times New Roman" w:hAnsi="Arial LatArm" w:cs="Times New Roman"/>
      <w:b/>
      <w:color w:val="0000FF"/>
      <w:sz w:val="20"/>
      <w:szCs w:val="20"/>
      <w:lang w:val="ru" w:eastAsia="ru-RU"/>
    </w:rPr>
  </w:style>
  <w:style w:type="character" w:customStyle="1" w:styleId="30">
    <w:name w:val="Заголовок 3 Знак"/>
    <w:basedOn w:val="a0"/>
    <w:link w:val="3"/>
    <w:rsid w:val="00532D6C"/>
    <w:rPr>
      <w:rFonts w:ascii="Arial LatArm" w:eastAsia="Times New Roman" w:hAnsi="Arial LatArm" w:cs="Times New Roman"/>
      <w:i/>
      <w:sz w:val="20"/>
      <w:szCs w:val="20"/>
      <w:lang w:val="ru"/>
    </w:rPr>
  </w:style>
  <w:style w:type="character" w:customStyle="1" w:styleId="40">
    <w:name w:val="Заголовок 4 Знак"/>
    <w:basedOn w:val="a0"/>
    <w:link w:val="4"/>
    <w:rsid w:val="00532D6C"/>
    <w:rPr>
      <w:rFonts w:ascii="Arial LatArm" w:eastAsia="Times New Roman" w:hAnsi="Arial LatArm" w:cs="Times New Roman"/>
      <w:i/>
      <w:sz w:val="18"/>
      <w:szCs w:val="20"/>
      <w:lang w:val="ru"/>
    </w:rPr>
  </w:style>
  <w:style w:type="character" w:customStyle="1" w:styleId="50">
    <w:name w:val="Заголовок 5 Знак"/>
    <w:basedOn w:val="a0"/>
    <w:link w:val="5"/>
    <w:rsid w:val="00532D6C"/>
    <w:rPr>
      <w:rFonts w:ascii="Arial LatArm" w:eastAsia="Times New Roman" w:hAnsi="Arial LatArm" w:cs="Times New Roman"/>
      <w:b/>
      <w:sz w:val="26"/>
      <w:szCs w:val="20"/>
      <w:lang w:val="ru" w:eastAsia="ru-RU"/>
    </w:rPr>
  </w:style>
  <w:style w:type="character" w:customStyle="1" w:styleId="60">
    <w:name w:val="Заголовок 6 Знак"/>
    <w:basedOn w:val="a0"/>
    <w:link w:val="6"/>
    <w:rsid w:val="00532D6C"/>
    <w:rPr>
      <w:rFonts w:ascii="Arial LatArm" w:eastAsia="Times New Roman" w:hAnsi="Arial LatArm" w:cs="Times New Roman"/>
      <w:b/>
      <w:color w:val="000000"/>
      <w:szCs w:val="20"/>
      <w:lang w:val="ru" w:eastAsia="ru-RU"/>
    </w:rPr>
  </w:style>
  <w:style w:type="character" w:customStyle="1" w:styleId="70">
    <w:name w:val="Заголовок 7 Знак"/>
    <w:basedOn w:val="a0"/>
    <w:link w:val="7"/>
    <w:rsid w:val="00532D6C"/>
    <w:rPr>
      <w:rFonts w:ascii="Times Armenian" w:eastAsia="Times New Roman" w:hAnsi="Times Armenian" w:cs="Times New Roman"/>
      <w:b/>
      <w:sz w:val="20"/>
      <w:szCs w:val="20"/>
      <w:lang w:val="ru" w:eastAsia="ru-RU"/>
    </w:rPr>
  </w:style>
  <w:style w:type="character" w:customStyle="1" w:styleId="80">
    <w:name w:val="Заголовок 8 Знак"/>
    <w:basedOn w:val="a0"/>
    <w:link w:val="8"/>
    <w:rsid w:val="00532D6C"/>
    <w:rPr>
      <w:rFonts w:ascii="Times Armenian" w:eastAsia="Times New Roman" w:hAnsi="Times Armenian" w:cs="Times New Roman"/>
      <w:i/>
      <w:sz w:val="20"/>
      <w:szCs w:val="20"/>
      <w:lang w:val="ru"/>
    </w:rPr>
  </w:style>
  <w:style w:type="character" w:customStyle="1" w:styleId="90">
    <w:name w:val="Заголовок 9 Знак"/>
    <w:basedOn w:val="a0"/>
    <w:link w:val="9"/>
    <w:rsid w:val="00532D6C"/>
    <w:rPr>
      <w:rFonts w:ascii="Times Armenian" w:eastAsia="Times New Roman" w:hAnsi="Times Armenian" w:cs="Times New Roman"/>
      <w:b/>
      <w:color w:val="000000"/>
      <w:szCs w:val="20"/>
      <w:lang w:val="ru" w:eastAsia="ru-RU"/>
    </w:rPr>
  </w:style>
  <w:style w:type="numbering" w:customStyle="1" w:styleId="11">
    <w:name w:val="Нет списка1"/>
    <w:next w:val="a2"/>
    <w:semiHidden/>
    <w:unhideWhenUsed/>
    <w:rsid w:val="00532D6C"/>
  </w:style>
  <w:style w:type="paragraph" w:styleId="a3">
    <w:name w:val="Body Text Indent"/>
    <w:aliases w:val=" Char, Char Char Char Char,Char Char Char Char"/>
    <w:basedOn w:val="a"/>
    <w:link w:val="a4"/>
    <w:rsid w:val="00532D6C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r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532D6C"/>
    <w:rPr>
      <w:rFonts w:ascii="Arial LatArm" w:eastAsia="Times New Roman" w:hAnsi="Arial LatArm" w:cs="Times New Roman"/>
      <w:i/>
      <w:sz w:val="20"/>
      <w:szCs w:val="20"/>
      <w:lang w:val="ru"/>
    </w:rPr>
  </w:style>
  <w:style w:type="paragraph" w:styleId="a5">
    <w:name w:val="footer"/>
    <w:basedOn w:val="a"/>
    <w:link w:val="a6"/>
    <w:rsid w:val="00532D6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"/>
    </w:rPr>
  </w:style>
  <w:style w:type="character" w:customStyle="1" w:styleId="a6">
    <w:name w:val="Нижний колонтитул Знак"/>
    <w:basedOn w:val="a0"/>
    <w:link w:val="a5"/>
    <w:rsid w:val="00532D6C"/>
    <w:rPr>
      <w:rFonts w:ascii="Times New Roman" w:eastAsia="Times New Roman" w:hAnsi="Times New Roman" w:cs="Times New Roman"/>
      <w:sz w:val="20"/>
      <w:szCs w:val="20"/>
      <w:lang w:val="ru"/>
    </w:rPr>
  </w:style>
  <w:style w:type="paragraph" w:styleId="31">
    <w:name w:val="Body Text Indent 3"/>
    <w:basedOn w:val="a"/>
    <w:link w:val="32"/>
    <w:rsid w:val="00532D6C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532D6C"/>
    <w:rPr>
      <w:rFonts w:ascii="Times Armenian" w:eastAsia="Times New Roman" w:hAnsi="Times Armenian" w:cs="Times New Roman"/>
      <w:sz w:val="20"/>
      <w:szCs w:val="20"/>
    </w:rPr>
  </w:style>
  <w:style w:type="paragraph" w:styleId="21">
    <w:name w:val="Body Text 2"/>
    <w:basedOn w:val="a"/>
    <w:link w:val="22"/>
    <w:rsid w:val="00532D6C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ru"/>
    </w:rPr>
  </w:style>
  <w:style w:type="character" w:customStyle="1" w:styleId="22">
    <w:name w:val="Основной текст 2 Знак"/>
    <w:basedOn w:val="a0"/>
    <w:link w:val="21"/>
    <w:rsid w:val="00532D6C"/>
    <w:rPr>
      <w:rFonts w:ascii="Arial LatArm" w:eastAsia="Times New Roman" w:hAnsi="Arial LatArm" w:cs="Times New Roman"/>
      <w:sz w:val="20"/>
      <w:szCs w:val="20"/>
      <w:lang w:val="ru"/>
    </w:rPr>
  </w:style>
  <w:style w:type="paragraph" w:styleId="23">
    <w:name w:val="Body Text Indent 2"/>
    <w:basedOn w:val="a"/>
    <w:link w:val="24"/>
    <w:rsid w:val="00532D6C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ru"/>
    </w:rPr>
  </w:style>
  <w:style w:type="character" w:customStyle="1" w:styleId="24">
    <w:name w:val="Основной текст с отступом 2 Знак"/>
    <w:basedOn w:val="a0"/>
    <w:link w:val="23"/>
    <w:rsid w:val="00532D6C"/>
    <w:rPr>
      <w:rFonts w:ascii="Baltica" w:eastAsia="Times New Roman" w:hAnsi="Baltica" w:cs="Times New Roman"/>
      <w:sz w:val="20"/>
      <w:szCs w:val="20"/>
      <w:lang w:val="ru"/>
    </w:rPr>
  </w:style>
  <w:style w:type="paragraph" w:customStyle="1" w:styleId="Char">
    <w:name w:val="Char"/>
    <w:basedOn w:val="a"/>
    <w:semiHidden/>
    <w:rsid w:val="00532D6C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ru"/>
    </w:rPr>
  </w:style>
  <w:style w:type="paragraph" w:customStyle="1" w:styleId="Default">
    <w:name w:val="Default"/>
    <w:rsid w:val="00532D6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 w:val="ru"/>
    </w:rPr>
  </w:style>
  <w:style w:type="paragraph" w:styleId="a7">
    <w:name w:val="Balloon Text"/>
    <w:basedOn w:val="a"/>
    <w:link w:val="a8"/>
    <w:rsid w:val="00532D6C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0"/>
    <w:link w:val="a7"/>
    <w:rsid w:val="00532D6C"/>
    <w:rPr>
      <w:rFonts w:ascii="Tahoma" w:eastAsia="Times New Roman" w:hAnsi="Tahoma" w:cs="Times New Roman"/>
      <w:sz w:val="16"/>
      <w:szCs w:val="16"/>
    </w:rPr>
  </w:style>
  <w:style w:type="character" w:styleId="a9">
    <w:name w:val="Hyperlink"/>
    <w:rsid w:val="00532D6C"/>
    <w:rPr>
      <w:color w:val="0000FF"/>
      <w:u w:val="single"/>
    </w:rPr>
  </w:style>
  <w:style w:type="character" w:customStyle="1" w:styleId="CharChar1">
    <w:name w:val="Char Char1"/>
    <w:locked/>
    <w:rsid w:val="00532D6C"/>
    <w:rPr>
      <w:rFonts w:ascii="Arial LatArm" w:hAnsi="Arial LatArm"/>
      <w:i/>
      <w:lang w:val="ru" w:eastAsia="en-US" w:bidi="ar-SA"/>
    </w:rPr>
  </w:style>
  <w:style w:type="paragraph" w:styleId="aa">
    <w:name w:val="Body Text"/>
    <w:basedOn w:val="a"/>
    <w:link w:val="ab"/>
    <w:rsid w:val="00532D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"/>
    </w:rPr>
  </w:style>
  <w:style w:type="character" w:customStyle="1" w:styleId="ab">
    <w:name w:val="Основной текст Знак"/>
    <w:basedOn w:val="a0"/>
    <w:link w:val="aa"/>
    <w:rsid w:val="00532D6C"/>
    <w:rPr>
      <w:rFonts w:ascii="Times New Roman" w:eastAsia="Times New Roman" w:hAnsi="Times New Roman" w:cs="Times New Roman"/>
      <w:sz w:val="24"/>
      <w:szCs w:val="24"/>
      <w:lang w:val="ru"/>
    </w:rPr>
  </w:style>
  <w:style w:type="paragraph" w:styleId="12">
    <w:name w:val="index 1"/>
    <w:basedOn w:val="a"/>
    <w:next w:val="a"/>
    <w:autoRedefine/>
    <w:semiHidden/>
    <w:rsid w:val="00532D6C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ru"/>
    </w:rPr>
  </w:style>
  <w:style w:type="paragraph" w:styleId="ac">
    <w:name w:val="index heading"/>
    <w:basedOn w:val="a"/>
    <w:next w:val="12"/>
    <w:semiHidden/>
    <w:rsid w:val="00532D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" w:eastAsia="ru-RU"/>
    </w:rPr>
  </w:style>
  <w:style w:type="paragraph" w:styleId="ad">
    <w:name w:val="header"/>
    <w:basedOn w:val="a"/>
    <w:link w:val="ae"/>
    <w:rsid w:val="00532D6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" w:eastAsia="ru-RU"/>
    </w:rPr>
  </w:style>
  <w:style w:type="character" w:customStyle="1" w:styleId="ae">
    <w:name w:val="Верхний колонтитул Знак"/>
    <w:basedOn w:val="a0"/>
    <w:link w:val="ad"/>
    <w:rsid w:val="00532D6C"/>
    <w:rPr>
      <w:rFonts w:ascii="Times New Roman" w:eastAsia="Times New Roman" w:hAnsi="Times New Roman" w:cs="Times New Roman"/>
      <w:sz w:val="20"/>
      <w:szCs w:val="20"/>
      <w:lang w:val="ru" w:eastAsia="ru-RU"/>
    </w:rPr>
  </w:style>
  <w:style w:type="paragraph" w:styleId="33">
    <w:name w:val="Body Text 3"/>
    <w:basedOn w:val="a"/>
    <w:link w:val="34"/>
    <w:rsid w:val="00532D6C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ru" w:eastAsia="ru-RU"/>
    </w:rPr>
  </w:style>
  <w:style w:type="character" w:customStyle="1" w:styleId="34">
    <w:name w:val="Основной текст 3 Знак"/>
    <w:basedOn w:val="a0"/>
    <w:link w:val="33"/>
    <w:rsid w:val="00532D6C"/>
    <w:rPr>
      <w:rFonts w:ascii="Arial LatArm" w:eastAsia="Times New Roman" w:hAnsi="Arial LatArm" w:cs="Times New Roman"/>
      <w:sz w:val="20"/>
      <w:szCs w:val="20"/>
      <w:lang w:val="ru" w:eastAsia="ru-RU"/>
    </w:rPr>
  </w:style>
  <w:style w:type="paragraph" w:styleId="af">
    <w:name w:val="Title"/>
    <w:basedOn w:val="a"/>
    <w:link w:val="af0"/>
    <w:qFormat/>
    <w:rsid w:val="00532D6C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ru"/>
    </w:rPr>
  </w:style>
  <w:style w:type="character" w:customStyle="1" w:styleId="af0">
    <w:name w:val="Название Знак"/>
    <w:basedOn w:val="a0"/>
    <w:link w:val="af"/>
    <w:rsid w:val="00532D6C"/>
    <w:rPr>
      <w:rFonts w:ascii="Arial Armenian" w:eastAsia="Times New Roman" w:hAnsi="Arial Armenian" w:cs="Times New Roman"/>
      <w:sz w:val="24"/>
      <w:szCs w:val="20"/>
      <w:lang w:val="ru"/>
    </w:rPr>
  </w:style>
  <w:style w:type="character" w:styleId="af1">
    <w:name w:val="page number"/>
    <w:basedOn w:val="a0"/>
    <w:rsid w:val="00532D6C"/>
  </w:style>
  <w:style w:type="paragraph" w:styleId="af2">
    <w:name w:val="footnote text"/>
    <w:basedOn w:val="a"/>
    <w:link w:val="af3"/>
    <w:semiHidden/>
    <w:rsid w:val="00532D6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 w:val="ru"/>
    </w:rPr>
  </w:style>
  <w:style w:type="character" w:customStyle="1" w:styleId="af3">
    <w:name w:val="Текст сноски Знак"/>
    <w:basedOn w:val="a0"/>
    <w:link w:val="af2"/>
    <w:semiHidden/>
    <w:rsid w:val="00532D6C"/>
    <w:rPr>
      <w:rFonts w:ascii="Times Armenian" w:eastAsia="Times New Roman" w:hAnsi="Times Armenian" w:cs="Times New Roman"/>
      <w:sz w:val="20"/>
      <w:szCs w:val="20"/>
      <w:lang w:eastAsia="ru-RU" w:val="ru"/>
    </w:rPr>
  </w:style>
  <w:style w:type="paragraph" w:customStyle="1" w:styleId="CharCharCharCharCharCharCharCharCharCharCharChar">
    <w:name w:val="Char Char Char Char Char Char Char Char Char Char Char Char"/>
    <w:basedOn w:val="a"/>
    <w:rsid w:val="00532D6C"/>
    <w:pPr>
      <w:spacing w:line="240" w:lineRule="exact"/>
    </w:pPr>
    <w:rPr>
      <w:rFonts w:ascii="Arial" w:eastAsia="Times New Roman" w:hAnsi="Arial" w:cs="Arial"/>
      <w:sz w:val="20"/>
      <w:szCs w:val="20"/>
      <w:lang w:val="ru"/>
    </w:rPr>
  </w:style>
  <w:style w:type="paragraph" w:customStyle="1" w:styleId="norm">
    <w:name w:val="norm"/>
    <w:basedOn w:val="a"/>
    <w:rsid w:val="00532D6C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ru" w:eastAsia="ru-RU"/>
    </w:rPr>
  </w:style>
  <w:style w:type="character" w:customStyle="1" w:styleId="normChar">
    <w:name w:val="norm Char"/>
    <w:locked/>
    <w:rsid w:val="00532D6C"/>
    <w:rPr>
      <w:rFonts w:ascii="Arial Armenian" w:hAnsi="Arial Armenian"/>
      <w:sz w:val="22"/>
      <w:lang w:val="ru" w:eastAsia="ru-RU" w:bidi="ar-SA"/>
    </w:rPr>
  </w:style>
  <w:style w:type="character" w:customStyle="1" w:styleId="CharCharChar">
    <w:name w:val="Char Char Char"/>
    <w:rsid w:val="00532D6C"/>
    <w:rPr>
      <w:rFonts w:ascii="Arial LatArm" w:hAnsi="Arial LatArm"/>
      <w:sz w:val="24"/>
      <w:lang w:eastAsia="ru-RU" w:val="ru"/>
    </w:rPr>
  </w:style>
  <w:style w:type="paragraph" w:styleId="af4">
    <w:name w:val="Normal (Web)"/>
    <w:basedOn w:val="a"/>
    <w:uiPriority w:val="99"/>
    <w:rsid w:val="00532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"/>
    </w:rPr>
  </w:style>
  <w:style w:type="character" w:styleId="af5">
    <w:name w:val="Strong"/>
    <w:uiPriority w:val="22"/>
    <w:qFormat/>
    <w:rsid w:val="00532D6C"/>
    <w:rPr>
      <w:b/>
      <w:bCs/>
    </w:rPr>
  </w:style>
  <w:style w:type="character" w:styleId="af6">
    <w:name w:val="footnote reference"/>
    <w:semiHidden/>
    <w:rsid w:val="00532D6C"/>
    <w:rPr>
      <w:vertAlign w:val="superscript"/>
    </w:rPr>
  </w:style>
  <w:style w:type="character" w:customStyle="1" w:styleId="CharChar22">
    <w:name w:val="Char Char22"/>
    <w:rsid w:val="00532D6C"/>
    <w:rPr>
      <w:rFonts w:ascii="Arial Armenian" w:hAnsi="Arial Armenian"/>
      <w:sz w:val="28"/>
      <w:lang w:val="ru"/>
    </w:rPr>
  </w:style>
  <w:style w:type="character" w:customStyle="1" w:styleId="CharChar20">
    <w:name w:val="Char Char20"/>
    <w:rsid w:val="00532D6C"/>
    <w:rPr>
      <w:rFonts w:ascii="Times LatArm" w:hAnsi="Times LatArm"/>
      <w:b/>
      <w:sz w:val="28"/>
      <w:lang w:val="ru"/>
    </w:rPr>
  </w:style>
  <w:style w:type="character" w:customStyle="1" w:styleId="CharChar16">
    <w:name w:val="Char Char16"/>
    <w:rsid w:val="00532D6C"/>
    <w:rPr>
      <w:rFonts w:ascii="Times Armenian" w:hAnsi="Times Armenian"/>
      <w:b/>
      <w:lang w:val="ru"/>
    </w:rPr>
  </w:style>
  <w:style w:type="character" w:customStyle="1" w:styleId="CharChar15">
    <w:name w:val="Char Char15"/>
    <w:rsid w:val="00532D6C"/>
    <w:rPr>
      <w:rFonts w:ascii="Times Armenian" w:hAnsi="Times Armenian"/>
      <w:i/>
      <w:lang w:val="ru"/>
    </w:rPr>
  </w:style>
  <w:style w:type="character" w:customStyle="1" w:styleId="CharChar13">
    <w:name w:val="Char Char13"/>
    <w:rsid w:val="00532D6C"/>
    <w:rPr>
      <w:rFonts w:ascii="Arial Armenian" w:hAnsi="Arial Armenian"/>
      <w:lang w:val="ru"/>
    </w:rPr>
  </w:style>
  <w:style w:type="character" w:styleId="af7">
    <w:name w:val="annotation reference"/>
    <w:semiHidden/>
    <w:rsid w:val="00532D6C"/>
    <w:rPr>
      <w:sz w:val="16"/>
      <w:szCs w:val="16"/>
    </w:rPr>
  </w:style>
  <w:style w:type="paragraph" w:styleId="af8">
    <w:name w:val="annotation text"/>
    <w:basedOn w:val="a"/>
    <w:link w:val="af9"/>
    <w:semiHidden/>
    <w:rsid w:val="00532D6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af9">
    <w:name w:val="Текст примечания Знак"/>
    <w:basedOn w:val="a0"/>
    <w:link w:val="af8"/>
    <w:semiHidden/>
    <w:rsid w:val="00532D6C"/>
    <w:rPr>
      <w:rFonts w:ascii="Times Armenian" w:eastAsia="Times New Roman" w:hAnsi="Times Armenian" w:cs="Times New Roman"/>
      <w:sz w:val="20"/>
      <w:szCs w:val="20"/>
      <w:lang w:val="ru" w:eastAsia="ru-RU"/>
    </w:rPr>
  </w:style>
  <w:style w:type="paragraph" w:styleId="afa">
    <w:name w:val="annotation subject"/>
    <w:basedOn w:val="af8"/>
    <w:next w:val="af8"/>
    <w:link w:val="afb"/>
    <w:semiHidden/>
    <w:rsid w:val="00532D6C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532D6C"/>
    <w:rPr>
      <w:rFonts w:ascii="Times Armenian" w:eastAsia="Times New Roman" w:hAnsi="Times Armenian" w:cs="Times New Roman"/>
      <w:b/>
      <w:bCs/>
      <w:sz w:val="20"/>
      <w:szCs w:val="20"/>
      <w:lang w:val="ru" w:eastAsia="ru-RU"/>
    </w:rPr>
  </w:style>
  <w:style w:type="paragraph" w:styleId="afc">
    <w:name w:val="endnote text"/>
    <w:basedOn w:val="a"/>
    <w:link w:val="afd"/>
    <w:semiHidden/>
    <w:rsid w:val="00532D6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532D6C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styleId="afe">
    <w:name w:val="endnote reference"/>
    <w:semiHidden/>
    <w:rsid w:val="00532D6C"/>
    <w:rPr>
      <w:vertAlign w:val="superscript"/>
    </w:rPr>
  </w:style>
  <w:style w:type="paragraph" w:styleId="aff">
    <w:name w:val="Document Map"/>
    <w:basedOn w:val="a"/>
    <w:link w:val="aff0"/>
    <w:semiHidden/>
    <w:rsid w:val="00532D6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ru" w:eastAsia="ru-RU"/>
    </w:rPr>
  </w:style>
  <w:style w:type="character" w:customStyle="1" w:styleId="aff0">
    <w:name w:val="Схема документа Знак"/>
    <w:basedOn w:val="a0"/>
    <w:link w:val="aff"/>
    <w:semiHidden/>
    <w:rsid w:val="00532D6C"/>
    <w:rPr>
      <w:rFonts w:ascii="Tahoma" w:eastAsia="Times New Roman" w:hAnsi="Tahoma" w:cs="Tahoma"/>
      <w:sz w:val="20"/>
      <w:szCs w:val="20"/>
      <w:shd w:val="clear" w:color="auto" w:fill="000080"/>
      <w:lang w:val="ru" w:eastAsia="ru-RU"/>
    </w:rPr>
  </w:style>
  <w:style w:type="paragraph" w:styleId="aff1">
    <w:name w:val="Revision"/>
    <w:hidden/>
    <w:semiHidden/>
    <w:rsid w:val="00532D6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ru" w:eastAsia="ru-RU"/>
    </w:rPr>
  </w:style>
  <w:style w:type="table" w:styleId="aff2">
    <w:name w:val="Table Grid"/>
    <w:basedOn w:val="a1"/>
    <w:uiPriority w:val="39"/>
    <w:rsid w:val="00532D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val="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532D6C"/>
    <w:pPr>
      <w:spacing w:line="240" w:lineRule="exact"/>
    </w:pPr>
    <w:rPr>
      <w:rFonts w:ascii="Verdana" w:eastAsia="Times New Roman" w:hAnsi="Verdana" w:cs="Times New Roman"/>
      <w:sz w:val="20"/>
      <w:szCs w:val="20"/>
      <w:lang w:val="ru"/>
    </w:rPr>
  </w:style>
  <w:style w:type="paragraph" w:customStyle="1" w:styleId="Style2">
    <w:name w:val="Style2"/>
    <w:basedOn w:val="a"/>
    <w:rsid w:val="00532D6C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ru" w:eastAsia="ru-RU"/>
    </w:rPr>
  </w:style>
  <w:style w:type="character" w:customStyle="1" w:styleId="CharChar23">
    <w:name w:val="Char Char23"/>
    <w:rsid w:val="00532D6C"/>
    <w:rPr>
      <w:rFonts w:ascii="Arial Armenian" w:hAnsi="Arial Armenian"/>
      <w:sz w:val="28"/>
      <w:lang w:val="ru" w:eastAsia="ru-RU" w:bidi="ar-SA"/>
    </w:rPr>
  </w:style>
  <w:style w:type="character" w:customStyle="1" w:styleId="CharChar21">
    <w:name w:val="Char Char21"/>
    <w:rsid w:val="00532D6C"/>
    <w:rPr>
      <w:rFonts w:ascii="Arial LatArm" w:hAnsi="Arial LatArm"/>
      <w:b/>
      <w:color w:val="0000FF"/>
      <w:lang w:val="ru" w:eastAsia="ru-RU" w:bidi="ar-SA"/>
    </w:rPr>
  </w:style>
  <w:style w:type="paragraph" w:styleId="aff3">
    <w:name w:val="List Paragraph"/>
    <w:basedOn w:val="a"/>
    <w:link w:val="aff4"/>
    <w:uiPriority w:val="34"/>
    <w:qFormat/>
    <w:rsid w:val="00532D6C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 w:val="ru"/>
    </w:rPr>
  </w:style>
  <w:style w:type="character" w:customStyle="1" w:styleId="CharChar25">
    <w:name w:val="Char Char25"/>
    <w:rsid w:val="00532D6C"/>
    <w:rPr>
      <w:rFonts w:ascii="Arial Armenian" w:hAnsi="Arial Armenian"/>
      <w:sz w:val="28"/>
      <w:lang w:val="ru" w:eastAsia="ru-RU" w:bidi="ar-SA"/>
    </w:rPr>
  </w:style>
  <w:style w:type="character" w:customStyle="1" w:styleId="CharChar24">
    <w:name w:val="Char Char24"/>
    <w:rsid w:val="00532D6C"/>
    <w:rPr>
      <w:rFonts w:ascii="Arial LatArm" w:hAnsi="Arial LatArm"/>
      <w:b/>
      <w:color w:val="0000FF"/>
      <w:lang w:val="ru" w:eastAsia="ru-RU" w:bidi="ar-SA"/>
    </w:rPr>
  </w:style>
  <w:style w:type="paragraph" w:styleId="aff5">
    <w:name w:val="Block Text"/>
    <w:basedOn w:val="a"/>
    <w:rsid w:val="00532D6C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ru"/>
    </w:rPr>
  </w:style>
  <w:style w:type="paragraph" w:customStyle="1" w:styleId="BodyTextIndent22">
    <w:name w:val="Body Text Indent 2+2"/>
    <w:basedOn w:val="a"/>
    <w:next w:val="a"/>
    <w:rsid w:val="00532D6C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 w:val="ru"/>
    </w:rPr>
  </w:style>
  <w:style w:type="paragraph" w:customStyle="1" w:styleId="Normal2">
    <w:name w:val="Normal+2"/>
    <w:basedOn w:val="a"/>
    <w:next w:val="a"/>
    <w:rsid w:val="00532D6C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 w:val="ru"/>
    </w:rPr>
  </w:style>
  <w:style w:type="paragraph" w:customStyle="1" w:styleId="CharCharCharChar">
    <w:name w:val="Знак Знак Знак Char Char Char Char Знак Знак Знак"/>
    <w:basedOn w:val="a"/>
    <w:rsid w:val="00532D6C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ru" w:eastAsia="ru-RU" w:bidi="he-IL"/>
    </w:rPr>
  </w:style>
  <w:style w:type="paragraph" w:customStyle="1" w:styleId="xl63">
    <w:name w:val="xl63"/>
    <w:basedOn w:val="a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ru"/>
    </w:rPr>
  </w:style>
  <w:style w:type="paragraph" w:customStyle="1" w:styleId="xl64">
    <w:name w:val="xl64"/>
    <w:basedOn w:val="a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ru"/>
    </w:rPr>
  </w:style>
  <w:style w:type="paragraph" w:customStyle="1" w:styleId="xl65">
    <w:name w:val="xl65"/>
    <w:basedOn w:val="a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ru"/>
    </w:rPr>
  </w:style>
  <w:style w:type="paragraph" w:customStyle="1" w:styleId="xl66">
    <w:name w:val="xl66"/>
    <w:basedOn w:val="a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ru"/>
    </w:rPr>
  </w:style>
  <w:style w:type="paragraph" w:customStyle="1" w:styleId="xl67">
    <w:name w:val="xl67"/>
    <w:basedOn w:val="a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ru"/>
    </w:rPr>
  </w:style>
  <w:style w:type="paragraph" w:customStyle="1" w:styleId="xl68">
    <w:name w:val="xl68"/>
    <w:basedOn w:val="a"/>
    <w:rsid w:val="00532D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ru"/>
    </w:rPr>
  </w:style>
  <w:style w:type="paragraph" w:customStyle="1" w:styleId="xl69">
    <w:name w:val="xl69"/>
    <w:basedOn w:val="a"/>
    <w:rsid w:val="00532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ru"/>
    </w:rPr>
  </w:style>
  <w:style w:type="paragraph" w:customStyle="1" w:styleId="xl70">
    <w:name w:val="xl70"/>
    <w:basedOn w:val="a"/>
    <w:rsid w:val="00532D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ru"/>
    </w:rPr>
  </w:style>
  <w:style w:type="paragraph" w:customStyle="1" w:styleId="xl71">
    <w:name w:val="xl71"/>
    <w:basedOn w:val="a"/>
    <w:rsid w:val="00532D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ru"/>
    </w:rPr>
  </w:style>
  <w:style w:type="paragraph" w:customStyle="1" w:styleId="xl72">
    <w:name w:val="xl72"/>
    <w:basedOn w:val="a"/>
    <w:rsid w:val="00532D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ru"/>
    </w:rPr>
  </w:style>
  <w:style w:type="paragraph" w:customStyle="1" w:styleId="font5">
    <w:name w:val="font5"/>
    <w:basedOn w:val="a"/>
    <w:rsid w:val="00532D6C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ru"/>
    </w:rPr>
  </w:style>
  <w:style w:type="paragraph" w:customStyle="1" w:styleId="font6">
    <w:name w:val="font6"/>
    <w:basedOn w:val="a"/>
    <w:rsid w:val="00532D6C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ru"/>
    </w:rPr>
  </w:style>
  <w:style w:type="paragraph" w:customStyle="1" w:styleId="font7">
    <w:name w:val="font7"/>
    <w:basedOn w:val="a"/>
    <w:rsid w:val="00532D6C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ru"/>
    </w:rPr>
  </w:style>
  <w:style w:type="paragraph" w:customStyle="1" w:styleId="font8">
    <w:name w:val="font8"/>
    <w:basedOn w:val="a"/>
    <w:rsid w:val="00532D6C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ru"/>
    </w:rPr>
  </w:style>
  <w:style w:type="paragraph" w:customStyle="1" w:styleId="font9">
    <w:name w:val="font9"/>
    <w:basedOn w:val="a"/>
    <w:rsid w:val="00532D6C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ru"/>
    </w:rPr>
  </w:style>
  <w:style w:type="paragraph" w:customStyle="1" w:styleId="font10">
    <w:name w:val="font10"/>
    <w:basedOn w:val="a"/>
    <w:rsid w:val="00532D6C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ru"/>
    </w:rPr>
  </w:style>
  <w:style w:type="paragraph" w:customStyle="1" w:styleId="font11">
    <w:name w:val="font11"/>
    <w:basedOn w:val="a"/>
    <w:rsid w:val="00532D6C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ru"/>
    </w:rPr>
  </w:style>
  <w:style w:type="paragraph" w:customStyle="1" w:styleId="font12">
    <w:name w:val="font12"/>
    <w:basedOn w:val="a"/>
    <w:rsid w:val="00532D6C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ru"/>
    </w:rPr>
  </w:style>
  <w:style w:type="paragraph" w:customStyle="1" w:styleId="font13">
    <w:name w:val="font13"/>
    <w:basedOn w:val="a"/>
    <w:rsid w:val="00532D6C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ru"/>
    </w:rPr>
  </w:style>
  <w:style w:type="paragraph" w:customStyle="1" w:styleId="xl73">
    <w:name w:val="xl73"/>
    <w:basedOn w:val="a"/>
    <w:rsid w:val="00532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ru"/>
    </w:rPr>
  </w:style>
  <w:style w:type="paragraph" w:customStyle="1" w:styleId="xl74">
    <w:name w:val="xl74"/>
    <w:basedOn w:val="a"/>
    <w:rsid w:val="00532D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ru"/>
    </w:rPr>
  </w:style>
  <w:style w:type="paragraph" w:customStyle="1" w:styleId="xl75">
    <w:name w:val="xl75"/>
    <w:basedOn w:val="a"/>
    <w:rsid w:val="00532D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ru"/>
    </w:rPr>
  </w:style>
  <w:style w:type="paragraph" w:customStyle="1" w:styleId="110">
    <w:name w:val="Указатель 11"/>
    <w:basedOn w:val="a"/>
    <w:rsid w:val="00532D6C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ru" w:eastAsia="ar-SA"/>
    </w:rPr>
  </w:style>
  <w:style w:type="paragraph" w:customStyle="1" w:styleId="13">
    <w:name w:val="Указатель1"/>
    <w:basedOn w:val="a"/>
    <w:rsid w:val="00532D6C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ru" w:eastAsia="ar-SA"/>
    </w:rPr>
  </w:style>
  <w:style w:type="character" w:styleId="aff6">
    <w:name w:val="FollowedHyperlink"/>
    <w:rsid w:val="00532D6C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2D6C"/>
    <w:rPr>
      <w:rFonts w:ascii="Arial LatArm" w:hAnsi="Arial LatArm"/>
      <w:sz w:val="24"/>
      <w:lang w:val="ru" w:eastAsia="ru-RU" w:bidi="ar-SA"/>
    </w:rPr>
  </w:style>
  <w:style w:type="character" w:customStyle="1" w:styleId="CharChar">
    <w:name w:val="Char Char"/>
    <w:locked/>
    <w:rsid w:val="00532D6C"/>
    <w:rPr>
      <w:lang w:val="ru" w:eastAsia="en-US" w:bidi="ar-SA"/>
    </w:rPr>
  </w:style>
  <w:style w:type="paragraph" w:customStyle="1" w:styleId="Char3CharCharChar">
    <w:name w:val="Char3 Char Char Char"/>
    <w:basedOn w:val="a"/>
    <w:next w:val="a"/>
    <w:semiHidden/>
    <w:rsid w:val="00532D6C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ru"/>
    </w:rPr>
  </w:style>
  <w:style w:type="character" w:customStyle="1" w:styleId="aff4">
    <w:name w:val="Абзац списка Знак"/>
    <w:link w:val="aff3"/>
    <w:uiPriority w:val="34"/>
    <w:locked/>
    <w:rsid w:val="00532D6C"/>
    <w:rPr>
      <w:rFonts w:ascii="Times Armenian" w:eastAsia="Times New Roman" w:hAnsi="Times Armenian" w:cs="Times New Roman"/>
      <w:sz w:val="24"/>
      <w:szCs w:val="24"/>
      <w:lang w:eastAsia="ru-RU" w:val="ru"/>
    </w:rPr>
  </w:style>
  <w:style w:type="character" w:styleId="aff7">
    <w:name w:val="Emphasis"/>
    <w:qFormat/>
    <w:rsid w:val="00532D6C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532D6C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532D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32D6C"/>
    <w:rPr>
      <w:rFonts w:ascii="Courier New" w:eastAsia="Times New Roman" w:hAnsi="Courier New" w:cs="Times New Roman"/>
      <w:sz w:val="20"/>
      <w:szCs w:val="20"/>
    </w:rPr>
  </w:style>
  <w:style w:type="character" w:customStyle="1" w:styleId="y2iqfc">
    <w:name w:val="y2iqfc"/>
    <w:rsid w:val="00532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2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Standard_%26_Poor%E2%80%99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u.wikipedia.org/wiki/Standard_%26_Poor%E2%80%99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9038E8-7CC9-4C7A-BC99-C8D49443E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65</Pages>
  <Words>19862</Words>
  <Characters>113220</Characters>
  <Application>Microsoft Office Word</Application>
  <DocSecurity>0</DocSecurity>
  <Lines>943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Chatinyan</dc:creator>
  <cp:keywords/>
  <dc:description/>
  <cp:lastModifiedBy>Пользователь Windows</cp:lastModifiedBy>
  <cp:revision>22</cp:revision>
  <dcterms:created xsi:type="dcterms:W3CDTF">2022-08-29T13:35:00Z</dcterms:created>
  <dcterms:modified xsi:type="dcterms:W3CDTF">2024-12-06T07:13:00Z</dcterms:modified>
</cp:coreProperties>
</file>